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F3215" w:rsidR="00BF3215" w:rsidP="00BF3215" w:rsidRDefault="00BF3215" w14:paraId="5B6CC45C" w14:textId="56A0DCCE" w14:noSpellErr="1">
      <w:pPr>
        <w:spacing w:after="0" w:line="240" w:lineRule="auto"/>
        <w:jc w:val="right"/>
        <w:rPr>
          <w:rFonts w:ascii="Times New Roman" w:hAnsi="Times New Roman" w:cs="Times New Roman"/>
        </w:rPr>
      </w:pPr>
      <w:commentRangeStart w:id="1805869480"/>
      <w:r w:rsidRPr="62F59249" w:rsidR="00BF3215">
        <w:rPr>
          <w:rFonts w:ascii="Times New Roman" w:hAnsi="Times New Roman" w:cs="Times New Roman"/>
        </w:rPr>
        <w:t>EELNÕU</w:t>
      </w:r>
      <w:commentRangeEnd w:id="1805869480"/>
      <w:r>
        <w:rPr>
          <w:rStyle w:val="CommentReference"/>
        </w:rPr>
        <w:commentReference w:id="1805869480"/>
      </w:r>
    </w:p>
    <w:p w:rsidR="00BF3215" w:rsidP="00EC6EDB" w:rsidRDefault="00BF3215" w14:paraId="51F19455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Pr="001832F9" w:rsidR="00EC6EDB" w:rsidP="00EC6EDB" w:rsidRDefault="00EC6EDB" w14:paraId="0DE1EDEB" w14:textId="4E1F8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832F9">
        <w:rPr>
          <w:rFonts w:ascii="Times New Roman" w:hAnsi="Times New Roman" w:cs="Times New Roman"/>
          <w:b/>
          <w:bCs/>
          <w:sz w:val="32"/>
          <w:szCs w:val="32"/>
        </w:rPr>
        <w:t>Riigivaraseaduse muutmise seadus</w:t>
      </w:r>
    </w:p>
    <w:p w:rsidRPr="00302F80" w:rsidR="00EC6EDB" w:rsidP="00EC6EDB" w:rsidRDefault="00EC6EDB" w14:paraId="2F70F982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302F80" w:rsidR="00EC6EDB" w:rsidP="00EC6EDB" w:rsidRDefault="000A73C7" w14:paraId="2F59B258" w14:textId="6A6557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7F5C">
        <w:rPr>
          <w:rFonts w:ascii="Times New Roman" w:hAnsi="Times New Roman" w:cs="Times New Roman"/>
          <w:b/>
          <w:bCs/>
        </w:rPr>
        <w:t>§ 1</w:t>
      </w:r>
      <w:r w:rsidR="00787F5C">
        <w:rPr>
          <w:rFonts w:ascii="Times New Roman" w:hAnsi="Times New Roman" w:cs="Times New Roman"/>
        </w:rPr>
        <w:t xml:space="preserve">. </w:t>
      </w:r>
      <w:r w:rsidRPr="00302F80" w:rsidR="00EC6EDB">
        <w:rPr>
          <w:rFonts w:ascii="Times New Roman" w:hAnsi="Times New Roman" w:cs="Times New Roman"/>
        </w:rPr>
        <w:t>Riigivaraseaduses tehakse järgmised muudatused:</w:t>
      </w:r>
    </w:p>
    <w:p w:rsidRPr="00302F80" w:rsidR="00EC6EDB" w:rsidP="00EC6EDB" w:rsidRDefault="00EC6EDB" w14:paraId="1F1B9ADC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78532E" w:rsidR="00EC6EDB" w:rsidP="0078532E" w:rsidRDefault="0078532E" w14:paraId="0110A8F1" w14:textId="77F4D3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532E">
        <w:rPr>
          <w:rFonts w:ascii="Times New Roman" w:hAnsi="Times New Roman" w:cs="Times New Roman"/>
          <w:b/>
          <w:bCs/>
        </w:rPr>
        <w:t>1)</w:t>
      </w:r>
      <w:r>
        <w:rPr>
          <w:rFonts w:ascii="Times New Roman" w:hAnsi="Times New Roman" w:cs="Times New Roman"/>
        </w:rPr>
        <w:t xml:space="preserve"> </w:t>
      </w:r>
      <w:r w:rsidRPr="0078532E" w:rsidR="00EC6EDB">
        <w:rPr>
          <w:rFonts w:ascii="Times New Roman" w:hAnsi="Times New Roman" w:cs="Times New Roman"/>
        </w:rPr>
        <w:t>paragrahvi 75 lõi</w:t>
      </w:r>
      <w:r w:rsidR="005D3E30">
        <w:rPr>
          <w:rFonts w:ascii="Times New Roman" w:hAnsi="Times New Roman" w:cs="Times New Roman"/>
        </w:rPr>
        <w:t>ke</w:t>
      </w:r>
      <w:r w:rsidRPr="0078532E" w:rsidR="00EC6EDB">
        <w:rPr>
          <w:rFonts w:ascii="Times New Roman" w:hAnsi="Times New Roman" w:cs="Times New Roman"/>
        </w:rPr>
        <w:t xml:space="preserve"> 3</w:t>
      </w:r>
      <w:r w:rsidRPr="0078532E" w:rsidR="00EC6EDB">
        <w:rPr>
          <w:rFonts w:ascii="Times New Roman" w:hAnsi="Times New Roman" w:cs="Times New Roman"/>
          <w:vertAlign w:val="superscript"/>
        </w:rPr>
        <w:t>1</w:t>
      </w:r>
      <w:r w:rsidRPr="0078532E" w:rsidR="00EC6EDB">
        <w:rPr>
          <w:rFonts w:ascii="Times New Roman" w:hAnsi="Times New Roman" w:cs="Times New Roman"/>
        </w:rPr>
        <w:t xml:space="preserve"> punkt 1 muudetakse </w:t>
      </w:r>
      <w:r w:rsidRPr="0078532E" w:rsidDel="00A82F59" w:rsidR="00EC6EDB">
        <w:rPr>
          <w:rFonts w:ascii="Times New Roman" w:hAnsi="Times New Roman" w:cs="Times New Roman"/>
        </w:rPr>
        <w:t xml:space="preserve">ja sõnastatakse </w:t>
      </w:r>
      <w:r w:rsidRPr="0078532E" w:rsidR="00EC6EDB">
        <w:rPr>
          <w:rFonts w:ascii="Times New Roman" w:hAnsi="Times New Roman" w:cs="Times New Roman"/>
        </w:rPr>
        <w:t>järgmiselt:</w:t>
      </w:r>
    </w:p>
    <w:p w:rsidRPr="00302F80" w:rsidR="00EC6EDB" w:rsidP="00EC6EDB" w:rsidRDefault="00EC6EDB" w14:paraId="381BDFE6" w14:textId="53F29B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>„1) äriühingu kõikide tulude ja kulude kohta koostatakse eelarve, mis peab vastama riigieelarve seaduse §-s 6 esitatud eelarvepositsiooni reeglitele, §-s 10 esitatud netovõlakoormuse reeglile</w:t>
      </w:r>
      <w:commentRangeStart w:id="0"/>
      <w:del w:author="Inge Mehide - JUSTDIGI" w:date="2025-09-01T12:02:00Z" w16du:dateUtc="2025-09-01T09:02:00Z" w:id="1">
        <w:r w:rsidRPr="00302F80" w:rsidDel="00E157EF">
          <w:rPr>
            <w:rFonts w:ascii="Times New Roman" w:hAnsi="Times New Roman" w:cs="Times New Roman"/>
          </w:rPr>
          <w:delText>,</w:delText>
        </w:r>
      </w:del>
      <w:ins w:author="Inge Mehide - JUSTDIGI" w:date="2025-09-01T12:02:00Z" w16du:dateUtc="2025-09-01T09:02:00Z" w:id="2">
        <w:r w:rsidR="00E157EF">
          <w:rPr>
            <w:rFonts w:ascii="Times New Roman" w:hAnsi="Times New Roman" w:cs="Times New Roman"/>
          </w:rPr>
          <w:t xml:space="preserve"> ja</w:t>
        </w:r>
      </w:ins>
      <w:r w:rsidRPr="00302F80">
        <w:rPr>
          <w:rFonts w:ascii="Times New Roman" w:hAnsi="Times New Roman" w:cs="Times New Roman"/>
        </w:rPr>
        <w:t xml:space="preserve"> </w:t>
      </w:r>
      <w:commentRangeEnd w:id="0"/>
      <w:r w:rsidR="008354B3">
        <w:rPr>
          <w:rStyle w:val="Kommentaariviide"/>
        </w:rPr>
        <w:commentReference w:id="0"/>
      </w:r>
      <w:r w:rsidRPr="00302F80">
        <w:rPr>
          <w:rFonts w:ascii="Times New Roman" w:hAnsi="Times New Roman" w:cs="Times New Roman"/>
        </w:rPr>
        <w:t xml:space="preserve">§ 11 alusel kehtestatud piirangutele ning mille põhitegevuse tulem ei ole väiksem </w:t>
      </w:r>
      <w:r w:rsidR="00B02AB4">
        <w:rPr>
          <w:rFonts w:ascii="Times New Roman" w:hAnsi="Times New Roman" w:cs="Times New Roman"/>
        </w:rPr>
        <w:t>ega</w:t>
      </w:r>
      <w:r w:rsidRPr="00302F80">
        <w:rPr>
          <w:rFonts w:ascii="Times New Roman" w:hAnsi="Times New Roman" w:cs="Times New Roman"/>
        </w:rPr>
        <w:t xml:space="preserve"> netovõlakoormus suurem kui </w:t>
      </w:r>
      <w:r w:rsidR="00B02AB4">
        <w:rPr>
          <w:rFonts w:ascii="Times New Roman" w:hAnsi="Times New Roman" w:cs="Times New Roman"/>
        </w:rPr>
        <w:t xml:space="preserve">nõukogu </w:t>
      </w:r>
      <w:r>
        <w:rPr>
          <w:rFonts w:ascii="Times New Roman" w:hAnsi="Times New Roman" w:cs="Times New Roman"/>
        </w:rPr>
        <w:t>kinnitatud</w:t>
      </w:r>
      <w:r w:rsidRPr="00302F80">
        <w:rPr>
          <w:rFonts w:ascii="Times New Roman" w:hAnsi="Times New Roman" w:cs="Times New Roman"/>
        </w:rPr>
        <w:t xml:space="preserve"> finantsplaanis;“</w:t>
      </w:r>
      <w:r w:rsidR="005D3E30">
        <w:rPr>
          <w:rFonts w:ascii="Times New Roman" w:hAnsi="Times New Roman" w:cs="Times New Roman"/>
        </w:rPr>
        <w:t>;</w:t>
      </w:r>
    </w:p>
    <w:p w:rsidR="00E85656" w:rsidP="00EC6EDB" w:rsidRDefault="00E85656" w14:paraId="2198F65C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85656" w:rsidP="00EC6EDB" w:rsidRDefault="00E85656" w14:paraId="74003118" w14:textId="5452CF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656">
        <w:rPr>
          <w:rFonts w:ascii="Times New Roman" w:hAnsi="Times New Roman" w:cs="Times New Roman"/>
          <w:b/>
          <w:bCs/>
        </w:rPr>
        <w:t xml:space="preserve">2) </w:t>
      </w:r>
      <w:r w:rsidR="003B61BE">
        <w:rPr>
          <w:rFonts w:ascii="Times New Roman" w:hAnsi="Times New Roman" w:cs="Times New Roman"/>
        </w:rPr>
        <w:t>paragrahvi 75 täiendatakse lõikega 3</w:t>
      </w:r>
      <w:r w:rsidRPr="003B61BE" w:rsidR="003B61BE">
        <w:rPr>
          <w:rFonts w:ascii="Times New Roman" w:hAnsi="Times New Roman" w:cs="Times New Roman"/>
          <w:vertAlign w:val="superscript"/>
        </w:rPr>
        <w:t>3</w:t>
      </w:r>
      <w:r w:rsidR="003B61BE">
        <w:rPr>
          <w:rFonts w:ascii="Times New Roman" w:hAnsi="Times New Roman" w:cs="Times New Roman"/>
        </w:rPr>
        <w:t xml:space="preserve"> järgmises sõnastuses:</w:t>
      </w:r>
    </w:p>
    <w:p w:rsidRPr="003B61BE" w:rsidR="003B61BE" w:rsidP="00EC6EDB" w:rsidRDefault="003B61BE" w14:paraId="496E8C77" w14:textId="735534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943E9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</w:t>
      </w:r>
      <w:r w:rsidRPr="003B61BE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) </w:t>
      </w:r>
      <w:r w:rsidRPr="005C5DDF" w:rsidR="005C5DDF">
        <w:rPr>
          <w:rFonts w:ascii="Times New Roman" w:hAnsi="Times New Roman" w:cs="Times New Roman"/>
        </w:rPr>
        <w:t>Käesoleva paragrahvi lõi</w:t>
      </w:r>
      <w:r w:rsidR="005C5DDF">
        <w:rPr>
          <w:rFonts w:ascii="Times New Roman" w:hAnsi="Times New Roman" w:cs="Times New Roman"/>
        </w:rPr>
        <w:t>ke</w:t>
      </w:r>
      <w:r w:rsidRPr="005C5DDF" w:rsidR="005C5DDF">
        <w:rPr>
          <w:rFonts w:ascii="Times New Roman" w:hAnsi="Times New Roman" w:cs="Times New Roman"/>
        </w:rPr>
        <w:t xml:space="preserve"> 3</w:t>
      </w:r>
      <w:r w:rsidRPr="005C5DDF" w:rsidR="005C5DDF">
        <w:rPr>
          <w:rFonts w:ascii="Times New Roman" w:hAnsi="Times New Roman" w:cs="Times New Roman"/>
          <w:vertAlign w:val="superscript"/>
        </w:rPr>
        <w:t>1</w:t>
      </w:r>
      <w:r w:rsidRPr="005C5DDF" w:rsidR="005C5DDF">
        <w:rPr>
          <w:rFonts w:ascii="Times New Roman" w:hAnsi="Times New Roman" w:cs="Times New Roman"/>
        </w:rPr>
        <w:t xml:space="preserve"> </w:t>
      </w:r>
      <w:r w:rsidR="005C5DDF">
        <w:rPr>
          <w:rFonts w:ascii="Times New Roman" w:hAnsi="Times New Roman" w:cs="Times New Roman"/>
        </w:rPr>
        <w:t xml:space="preserve">punkti 2 </w:t>
      </w:r>
      <w:r w:rsidRPr="005C5DDF" w:rsidR="005C5DDF">
        <w:rPr>
          <w:rFonts w:ascii="Times New Roman" w:hAnsi="Times New Roman" w:cs="Times New Roman"/>
        </w:rPr>
        <w:t>kohaldatakse riigi osalusega äriühingu</w:t>
      </w:r>
      <w:r w:rsidR="005C5DDF">
        <w:rPr>
          <w:rFonts w:ascii="Times New Roman" w:hAnsi="Times New Roman" w:cs="Times New Roman"/>
        </w:rPr>
        <w:t>tele, mis ei kuulu r</w:t>
      </w:r>
      <w:r w:rsidRPr="001B78C8" w:rsidR="001B78C8">
        <w:rPr>
          <w:rFonts w:ascii="Times New Roman" w:hAnsi="Times New Roman" w:cs="Times New Roman"/>
        </w:rPr>
        <w:t>iigieelarve seaduse tähenduses keskvalitsusse</w:t>
      </w:r>
      <w:commentRangeStart w:id="3"/>
      <w:ins w:author="Inge Mehide - JUSTDIGI" w:date="2025-09-01T12:06:00Z" w16du:dateUtc="2025-09-01T09:06:00Z" w:id="4">
        <w:r w:rsidR="0002171A">
          <w:rPr>
            <w:rFonts w:ascii="Times New Roman" w:hAnsi="Times New Roman" w:cs="Times New Roman"/>
          </w:rPr>
          <w:t>.</w:t>
        </w:r>
        <w:commentRangeEnd w:id="3"/>
        <w:r w:rsidR="0002171A">
          <w:rPr>
            <w:rStyle w:val="Kommentaariviide"/>
          </w:rPr>
          <w:commentReference w:id="3"/>
        </w:r>
      </w:ins>
      <w:r w:rsidR="001B78C8">
        <w:rPr>
          <w:rFonts w:ascii="Times New Roman" w:hAnsi="Times New Roman" w:cs="Times New Roman"/>
        </w:rPr>
        <w:t>“</w:t>
      </w:r>
      <w:r w:rsidR="00741400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338A2320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6EDB" w:rsidP="00EC6EDB" w:rsidRDefault="00385DAD" w14:paraId="5572496E" w14:textId="180A42B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paragrahvi 79 lõi</w:t>
      </w:r>
      <w:r w:rsidR="005D3E30">
        <w:rPr>
          <w:rFonts w:ascii="Times New Roman" w:hAnsi="Times New Roman" w:cs="Times New Roman"/>
        </w:rPr>
        <w:t>ke</w:t>
      </w:r>
      <w:r w:rsidRPr="00302F80" w:rsidR="00EC6EDB">
        <w:rPr>
          <w:rFonts w:ascii="Times New Roman" w:hAnsi="Times New Roman" w:cs="Times New Roman"/>
        </w:rPr>
        <w:t xml:space="preserve"> 2 punkt 1 muudetakse ja sõnastatakse järgmiselt:</w:t>
      </w:r>
    </w:p>
    <w:p w:rsidRPr="00302F80" w:rsidR="00EC6EDB" w:rsidP="00EC6EDB" w:rsidRDefault="00EC6EDB" w14:paraId="1C77F3C1" w14:textId="093473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>„1) riigieelarve seaduse tähenduses keskvalitsuse allsektorisse kuuluva sihtasutuse põhikirjas on sätestatud, et kõigi tulude ja kulude kohta koostatakse eelarve, mis peab vastama riigieelarve seaduse §-s 6 esitatud eelarvepositsiooni reeglitele, §-s 10 esitatud netovõlakoormuse reeglile</w:t>
      </w:r>
      <w:del w:author="Inge Mehide - JUSTDIGI" w:date="2025-09-01T12:08:00Z" w16du:dateUtc="2025-09-01T09:08:00Z" w:id="5">
        <w:r w:rsidRPr="00302F80" w:rsidDel="00384531">
          <w:rPr>
            <w:rFonts w:ascii="Times New Roman" w:hAnsi="Times New Roman" w:cs="Times New Roman"/>
          </w:rPr>
          <w:delText>,</w:delText>
        </w:r>
      </w:del>
      <w:ins w:author="Inge Mehide - JUSTDIGI" w:date="2025-09-01T12:08:00Z" w16du:dateUtc="2025-09-01T09:08:00Z" w:id="6">
        <w:r w:rsidR="00384531">
          <w:rPr>
            <w:rFonts w:ascii="Times New Roman" w:hAnsi="Times New Roman" w:cs="Times New Roman"/>
          </w:rPr>
          <w:t xml:space="preserve"> </w:t>
        </w:r>
        <w:commentRangeStart w:id="7"/>
        <w:r w:rsidR="00384531">
          <w:rPr>
            <w:rFonts w:ascii="Times New Roman" w:hAnsi="Times New Roman" w:cs="Times New Roman"/>
          </w:rPr>
          <w:t>ja</w:t>
        </w:r>
      </w:ins>
      <w:ins w:author="Inge Mehide - JUSTDIGI" w:date="2025-09-01T12:09:00Z" w16du:dateUtc="2025-09-01T09:09:00Z" w:id="8">
        <w:commentRangeEnd w:id="7"/>
        <w:r w:rsidR="00635C88">
          <w:rPr>
            <w:rStyle w:val="Kommentaariviide"/>
          </w:rPr>
          <w:commentReference w:id="7"/>
        </w:r>
      </w:ins>
      <w:r w:rsidRPr="00302F80">
        <w:rPr>
          <w:rFonts w:ascii="Times New Roman" w:hAnsi="Times New Roman" w:cs="Times New Roman"/>
        </w:rPr>
        <w:t xml:space="preserve"> § 11 alusel kehtestatud piirangutele ning mille põhitegevuse tulem ei ole väiksem </w:t>
      </w:r>
      <w:r w:rsidR="00B02AB4">
        <w:rPr>
          <w:rFonts w:ascii="Times New Roman" w:hAnsi="Times New Roman" w:cs="Times New Roman"/>
        </w:rPr>
        <w:t>ega</w:t>
      </w:r>
      <w:r w:rsidRPr="00302F80">
        <w:rPr>
          <w:rFonts w:ascii="Times New Roman" w:hAnsi="Times New Roman" w:cs="Times New Roman"/>
        </w:rPr>
        <w:t xml:space="preserve"> netovõlakoormus suurem kui </w:t>
      </w:r>
      <w:r w:rsidR="00B02AB4">
        <w:rPr>
          <w:rFonts w:ascii="Times New Roman" w:hAnsi="Times New Roman" w:cs="Times New Roman"/>
        </w:rPr>
        <w:t xml:space="preserve">nõukogu </w:t>
      </w:r>
      <w:r>
        <w:rPr>
          <w:rFonts w:ascii="Times New Roman" w:hAnsi="Times New Roman" w:cs="Times New Roman"/>
        </w:rPr>
        <w:t>kinnitatud</w:t>
      </w:r>
      <w:r w:rsidRPr="00302F80">
        <w:rPr>
          <w:rFonts w:ascii="Times New Roman" w:hAnsi="Times New Roman" w:cs="Times New Roman"/>
        </w:rPr>
        <w:t xml:space="preserve"> finantsplaanis;“</w:t>
      </w:r>
      <w:r w:rsidR="005D3E30">
        <w:rPr>
          <w:rFonts w:ascii="Times New Roman" w:hAnsi="Times New Roman" w:cs="Times New Roman"/>
        </w:rPr>
        <w:t>;</w:t>
      </w:r>
    </w:p>
    <w:p w:rsidR="00096C54" w:rsidP="00096C54" w:rsidRDefault="00096C54" w14:paraId="28BE4B0C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96C54" w:rsidP="00096C54" w:rsidRDefault="00096C54" w14:paraId="2894B242" w14:textId="771559F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Pr="00302F80">
        <w:rPr>
          <w:rFonts w:ascii="Times New Roman" w:hAnsi="Times New Roman" w:cs="Times New Roman"/>
          <w:b/>
          <w:bCs/>
        </w:rPr>
        <w:t>)</w:t>
      </w:r>
      <w:r w:rsidRPr="00302F80">
        <w:rPr>
          <w:rFonts w:ascii="Times New Roman" w:hAnsi="Times New Roman" w:cs="Times New Roman"/>
        </w:rPr>
        <w:t xml:space="preserve"> paragrahvi 79 </w:t>
      </w:r>
      <w:r w:rsidR="00B2496B">
        <w:rPr>
          <w:rFonts w:ascii="Times New Roman" w:hAnsi="Times New Roman" w:cs="Times New Roman"/>
        </w:rPr>
        <w:t>täiendatakse lõikega 2</w:t>
      </w:r>
      <w:r w:rsidRPr="00B2496B" w:rsidR="00B2496B">
        <w:rPr>
          <w:rFonts w:ascii="Times New Roman" w:hAnsi="Times New Roman" w:cs="Times New Roman"/>
          <w:vertAlign w:val="superscript"/>
        </w:rPr>
        <w:t>1</w:t>
      </w:r>
      <w:r w:rsidR="00B2496B">
        <w:rPr>
          <w:rFonts w:ascii="Times New Roman" w:hAnsi="Times New Roman" w:cs="Times New Roman"/>
        </w:rPr>
        <w:t xml:space="preserve"> järgmises sõnastuses</w:t>
      </w:r>
      <w:r w:rsidRPr="00302F80">
        <w:rPr>
          <w:rFonts w:ascii="Times New Roman" w:hAnsi="Times New Roman" w:cs="Times New Roman"/>
        </w:rPr>
        <w:t>:</w:t>
      </w:r>
    </w:p>
    <w:p w:rsidRPr="00302F80" w:rsidR="00096C54" w:rsidP="00096C54" w:rsidRDefault="00096C54" w14:paraId="6B874B57" w14:textId="69B3EA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>„</w:t>
      </w:r>
      <w:r w:rsidR="000A16F2">
        <w:rPr>
          <w:rFonts w:ascii="Times New Roman" w:hAnsi="Times New Roman" w:cs="Times New Roman"/>
        </w:rPr>
        <w:t>(2</w:t>
      </w:r>
      <w:r w:rsidRPr="000A16F2">
        <w:rPr>
          <w:rFonts w:ascii="Times New Roman" w:hAnsi="Times New Roman" w:cs="Times New Roman"/>
          <w:vertAlign w:val="superscript"/>
        </w:rPr>
        <w:t>1</w:t>
      </w:r>
      <w:r w:rsidRPr="00302F80">
        <w:rPr>
          <w:rFonts w:ascii="Times New Roman" w:hAnsi="Times New Roman" w:cs="Times New Roman"/>
        </w:rPr>
        <w:t xml:space="preserve">) </w:t>
      </w:r>
      <w:r w:rsidRPr="000A16F2" w:rsidR="000A16F2">
        <w:rPr>
          <w:rFonts w:ascii="Times New Roman" w:hAnsi="Times New Roman" w:cs="Times New Roman"/>
        </w:rPr>
        <w:t xml:space="preserve">Käesoleva paragrahvi lõike </w:t>
      </w:r>
      <w:r w:rsidR="000A16F2">
        <w:rPr>
          <w:rFonts w:ascii="Times New Roman" w:hAnsi="Times New Roman" w:cs="Times New Roman"/>
        </w:rPr>
        <w:t>2</w:t>
      </w:r>
      <w:r w:rsidRPr="000A16F2" w:rsidR="000A16F2">
        <w:rPr>
          <w:rFonts w:ascii="Times New Roman" w:hAnsi="Times New Roman" w:cs="Times New Roman"/>
        </w:rPr>
        <w:t xml:space="preserve"> punkti 2 kohaldatakse riigi </w:t>
      </w:r>
      <w:r w:rsidR="0033533D">
        <w:rPr>
          <w:rFonts w:ascii="Times New Roman" w:hAnsi="Times New Roman" w:cs="Times New Roman"/>
        </w:rPr>
        <w:t>asutatud sihtasutustele</w:t>
      </w:r>
      <w:r w:rsidRPr="000A16F2" w:rsidR="000A16F2">
        <w:rPr>
          <w:rFonts w:ascii="Times New Roman" w:hAnsi="Times New Roman" w:cs="Times New Roman"/>
        </w:rPr>
        <w:t>, mis ei kuulu riigieelarve seaduse tähenduses keskvalitsusse</w:t>
      </w:r>
      <w:commentRangeStart w:id="9"/>
      <w:ins w:author="Inge Mehide - JUSTDIGI" w:date="2025-09-01T12:10:00Z" w16du:dateUtc="2025-09-01T09:10:00Z" w:id="10">
        <w:r w:rsidR="001F2B7F">
          <w:rPr>
            <w:rFonts w:ascii="Times New Roman" w:hAnsi="Times New Roman" w:cs="Times New Roman"/>
          </w:rPr>
          <w:t>.</w:t>
        </w:r>
        <w:commentRangeEnd w:id="9"/>
        <w:r w:rsidR="001F2B7F">
          <w:rPr>
            <w:rStyle w:val="Kommentaariviide"/>
          </w:rPr>
          <w:commentReference w:id="9"/>
        </w:r>
      </w:ins>
      <w:r w:rsidRPr="00302F80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;</w:t>
      </w:r>
    </w:p>
    <w:p w:rsidRPr="00302F80" w:rsidR="00096C54" w:rsidP="00EC6EDB" w:rsidRDefault="00096C54" w14:paraId="477A7EB6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6EDB" w:rsidP="00EC6EDB" w:rsidRDefault="00226C5A" w14:paraId="5E036E6C" w14:textId="10D37F8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paragrahvi 81 täiendatakse lõikega 1</w:t>
      </w:r>
      <w:r w:rsidRPr="00302F80" w:rsidR="00EC6EDB">
        <w:rPr>
          <w:rFonts w:ascii="Times New Roman" w:hAnsi="Times New Roman" w:cs="Times New Roman"/>
          <w:vertAlign w:val="superscript"/>
        </w:rPr>
        <w:t>4</w:t>
      </w:r>
      <w:r w:rsidRPr="00302F80" w:rsidR="00EC6EDB">
        <w:rPr>
          <w:rFonts w:ascii="Times New Roman" w:hAnsi="Times New Roman" w:cs="Times New Roman"/>
        </w:rPr>
        <w:t xml:space="preserve"> järgmises sõnastuses:</w:t>
      </w:r>
    </w:p>
    <w:p w:rsidRPr="00302F80" w:rsidR="00EC6EDB" w:rsidP="00EC6EDB" w:rsidRDefault="00F063CF" w14:paraId="44AFFD20" w14:textId="68291DBE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name="_Hlk200531902" w:id="11"/>
      <w:r w:rsidRPr="355239A1">
        <w:rPr>
          <w:rFonts w:ascii="Times New Roman" w:hAnsi="Times New Roman" w:cs="Times New Roman"/>
        </w:rPr>
        <w:t>„</w:t>
      </w:r>
      <w:r w:rsidRPr="355239A1" w:rsidR="00EC6EDB">
        <w:rPr>
          <w:rFonts w:ascii="Times New Roman" w:hAnsi="Times New Roman" w:cs="Times New Roman"/>
        </w:rPr>
        <w:t>(1</w:t>
      </w:r>
      <w:r w:rsidRPr="355239A1" w:rsidR="00EC6EDB">
        <w:rPr>
          <w:rFonts w:ascii="Times New Roman" w:hAnsi="Times New Roman" w:cs="Times New Roman"/>
          <w:vertAlign w:val="superscript"/>
        </w:rPr>
        <w:t>4</w:t>
      </w:r>
      <w:r w:rsidRPr="355239A1" w:rsidR="00EC6EDB">
        <w:rPr>
          <w:rFonts w:ascii="Times New Roman" w:hAnsi="Times New Roman" w:cs="Times New Roman"/>
        </w:rPr>
        <w:t>)</w:t>
      </w:r>
      <w:r w:rsidRPr="355239A1" w:rsidR="00EC6EDB">
        <w:rPr>
          <w:rFonts w:ascii="Times New Roman" w:hAnsi="Times New Roman" w:cs="Times New Roman"/>
          <w:vertAlign w:val="superscript"/>
        </w:rPr>
        <w:t xml:space="preserve"> </w:t>
      </w:r>
      <w:r w:rsidRPr="355239A1" w:rsidR="00EC6EDB">
        <w:rPr>
          <w:rFonts w:ascii="Times New Roman" w:hAnsi="Times New Roman" w:cs="Times New Roman"/>
        </w:rPr>
        <w:t>Osalust valitseva ministeeriumi ametniku või töötaja võib osaluse valitseja riigi äriühingu nõukogu liikmeks valida ja nõukogust tagasi kutsuda nimetamiskomitee ettepanekust lähtumata. Riigi äriühingu nõukogu liikmeks ei vali</w:t>
      </w:r>
      <w:r w:rsidRPr="355239A1" w:rsidR="0078532E">
        <w:rPr>
          <w:rFonts w:ascii="Times New Roman" w:hAnsi="Times New Roman" w:cs="Times New Roman"/>
        </w:rPr>
        <w:t>t</w:t>
      </w:r>
      <w:r w:rsidRPr="355239A1" w:rsidR="00EC6EDB">
        <w:rPr>
          <w:rFonts w:ascii="Times New Roman" w:hAnsi="Times New Roman" w:cs="Times New Roman"/>
        </w:rPr>
        <w:t xml:space="preserve">a rohkem kui </w:t>
      </w:r>
      <w:r w:rsidRPr="355239A1" w:rsidR="000B0F61">
        <w:rPr>
          <w:rFonts w:ascii="Times New Roman" w:hAnsi="Times New Roman" w:cs="Times New Roman"/>
        </w:rPr>
        <w:t xml:space="preserve">üks </w:t>
      </w:r>
      <w:r w:rsidRPr="355239A1" w:rsidR="00EC6EDB">
        <w:rPr>
          <w:rFonts w:ascii="Times New Roman" w:hAnsi="Times New Roman" w:cs="Times New Roman"/>
        </w:rPr>
        <w:t>osalust valitseva ministeeriumi ametnik või töötaja</w:t>
      </w:r>
      <w:r w:rsidRPr="75483885" w:rsidR="00EC6EDB">
        <w:rPr>
          <w:rFonts w:ascii="Times New Roman" w:hAnsi="Times New Roman" w:cs="Times New Roman"/>
        </w:rPr>
        <w:t>.</w:t>
      </w:r>
      <w:r w:rsidRPr="75483885">
        <w:rPr>
          <w:rFonts w:ascii="Times New Roman" w:hAnsi="Times New Roman" w:cs="Times New Roman"/>
        </w:rPr>
        <w:t>“;</w:t>
      </w:r>
    </w:p>
    <w:bookmarkEnd w:id="11"/>
    <w:p w:rsidRPr="00302F80" w:rsidR="00EC6EDB" w:rsidP="00EC6EDB" w:rsidRDefault="00EC6EDB" w14:paraId="2E8E90F0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A15B45" w:rsidRDefault="00096C54" w14:paraId="2E5B18A3" w14:textId="1CD09D7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paragrahvi 81 lõige 4 muudetakse ja sõnastatakse järgmiselt:</w:t>
      </w:r>
    </w:p>
    <w:p w:rsidRPr="00302F80" w:rsidR="00EC6EDB" w:rsidP="00A15B45" w:rsidRDefault="00EC6EDB" w14:paraId="0B2E529F" w14:textId="0EEAA34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„(4) </w:t>
      </w:r>
      <w:r w:rsidRPr="00302F80">
        <w:rPr>
          <w:rFonts w:ascii="Times New Roman" w:hAnsi="Times New Roman" w:cs="Times New Roman"/>
        </w:rPr>
        <w:t xml:space="preserve">Kui </w:t>
      </w:r>
      <w:r w:rsidR="004809F4">
        <w:rPr>
          <w:rFonts w:ascii="Times New Roman" w:hAnsi="Times New Roman" w:cs="Times New Roman"/>
        </w:rPr>
        <w:t>käesoleva seadus</w:t>
      </w:r>
      <w:r w:rsidR="00181656">
        <w:rPr>
          <w:rFonts w:ascii="Times New Roman" w:hAnsi="Times New Roman" w:cs="Times New Roman"/>
        </w:rPr>
        <w:t xml:space="preserve">e § 87 punktis 2 </w:t>
      </w:r>
      <w:r w:rsidR="001A176B">
        <w:rPr>
          <w:rFonts w:ascii="Times New Roman" w:hAnsi="Times New Roman" w:cs="Times New Roman"/>
        </w:rPr>
        <w:t>nimetatud</w:t>
      </w:r>
      <w:r w:rsidRPr="00302F80">
        <w:rPr>
          <w:rFonts w:ascii="Times New Roman" w:hAnsi="Times New Roman" w:cs="Times New Roman"/>
        </w:rPr>
        <w:t xml:space="preserve"> sihtasutuse nõukogusse on asutajaõiguste teostajal õigus määrata üle ühe liikme, </w:t>
      </w:r>
      <w:ins w:author="Inge Mehide - JUSTDIGI" w:date="2025-09-01T13:24:00Z" w16du:dateUtc="2025-09-01T10:24:00Z" w:id="12">
        <w:r w:rsidRPr="00302F80" w:rsidR="00426ADA">
          <w:rPr>
            <w:rFonts w:ascii="Times New Roman" w:hAnsi="Times New Roman" w:cs="Times New Roman"/>
          </w:rPr>
          <w:t xml:space="preserve">valib ta </w:t>
        </w:r>
      </w:ins>
      <w:del w:author="Inge Mehide - JUSTDIGI" w:date="2025-09-01T13:24:00Z" w16du:dateUtc="2025-09-01T10:24:00Z" w:id="13">
        <w:r w:rsidRPr="00302F80" w:rsidDel="00426ADA">
          <w:rPr>
            <w:rFonts w:ascii="Times New Roman" w:hAnsi="Times New Roman" w:cs="Times New Roman"/>
          </w:rPr>
          <w:delText xml:space="preserve">siis </w:delText>
        </w:r>
      </w:del>
      <w:r w:rsidRPr="00302F80">
        <w:rPr>
          <w:rFonts w:ascii="Times New Roman" w:hAnsi="Times New Roman" w:cs="Times New Roman"/>
        </w:rPr>
        <w:t xml:space="preserve">ühe neist </w:t>
      </w:r>
      <w:del w:author="Inge Mehide - JUSTDIGI" w:date="2025-09-01T13:24:00Z" w16du:dateUtc="2025-09-01T10:24:00Z" w:id="14">
        <w:r w:rsidRPr="00302F80" w:rsidDel="00426ADA">
          <w:rPr>
            <w:rFonts w:ascii="Times New Roman" w:hAnsi="Times New Roman" w:cs="Times New Roman"/>
          </w:rPr>
          <w:delText xml:space="preserve">valib ta </w:delText>
        </w:r>
      </w:del>
      <w:r w:rsidRPr="00302F80">
        <w:rPr>
          <w:rFonts w:ascii="Times New Roman" w:hAnsi="Times New Roman" w:cs="Times New Roman"/>
        </w:rPr>
        <w:t>valdkonna eest vastutava ministri ettepanekul</w:t>
      </w:r>
      <w:r>
        <w:rPr>
          <w:rFonts w:ascii="Times New Roman" w:hAnsi="Times New Roman" w:cs="Times New Roman"/>
        </w:rPr>
        <w:t>.“</w:t>
      </w:r>
      <w:r w:rsidR="005003BF">
        <w:rPr>
          <w:rFonts w:ascii="Times New Roman" w:hAnsi="Times New Roman" w:cs="Times New Roman"/>
        </w:rPr>
        <w:t>;</w:t>
      </w:r>
    </w:p>
    <w:p w:rsidR="00EC6EDB" w:rsidP="00EC6EDB" w:rsidRDefault="00EC6EDB" w14:paraId="4EBE554C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67F5" w:rsidP="00EC6EDB" w:rsidRDefault="0033533D" w14:paraId="496EDD05" w14:textId="0A367B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Pr="000D2F2D" w:rsidR="008B67F5">
        <w:rPr>
          <w:rFonts w:ascii="Times New Roman" w:hAnsi="Times New Roman" w:cs="Times New Roman"/>
          <w:b/>
          <w:bCs/>
        </w:rPr>
        <w:t xml:space="preserve">) </w:t>
      </w:r>
      <w:r w:rsidR="003C7285">
        <w:rPr>
          <w:rFonts w:ascii="Times New Roman" w:hAnsi="Times New Roman" w:cs="Times New Roman"/>
        </w:rPr>
        <w:t>paragrahvi 84 lõike 2 punkt</w:t>
      </w:r>
      <w:r w:rsidR="00DC1190">
        <w:rPr>
          <w:rFonts w:ascii="Times New Roman" w:hAnsi="Times New Roman" w:cs="Times New Roman"/>
        </w:rPr>
        <w:t>ist</w:t>
      </w:r>
      <w:r w:rsidR="003C7285">
        <w:rPr>
          <w:rFonts w:ascii="Times New Roman" w:hAnsi="Times New Roman" w:cs="Times New Roman"/>
        </w:rPr>
        <w:t xml:space="preserve"> 1 </w:t>
      </w:r>
      <w:r w:rsidR="00DC1190">
        <w:rPr>
          <w:rFonts w:ascii="Times New Roman" w:hAnsi="Times New Roman" w:cs="Times New Roman"/>
        </w:rPr>
        <w:t>jäetakse välja tekstiosa</w:t>
      </w:r>
      <w:r w:rsidR="003B478D">
        <w:rPr>
          <w:rFonts w:ascii="Times New Roman" w:hAnsi="Times New Roman" w:cs="Times New Roman"/>
        </w:rPr>
        <w:t>d</w:t>
      </w:r>
      <w:r w:rsidR="00DC1190">
        <w:rPr>
          <w:rFonts w:ascii="Times New Roman" w:hAnsi="Times New Roman" w:cs="Times New Roman"/>
        </w:rPr>
        <w:t xml:space="preserve"> „</w:t>
      </w:r>
      <w:r w:rsidRPr="003B478D" w:rsidR="003B478D">
        <w:rPr>
          <w:rFonts w:ascii="Times New Roman" w:hAnsi="Times New Roman" w:cs="Times New Roman"/>
        </w:rPr>
        <w:t>päevakorra vähemalt kolm tööpäeva enne koosoleku toimumist ja</w:t>
      </w:r>
      <w:r w:rsidR="003B478D">
        <w:rPr>
          <w:rFonts w:ascii="Times New Roman" w:hAnsi="Times New Roman" w:cs="Times New Roman"/>
        </w:rPr>
        <w:t>“ ning „</w:t>
      </w:r>
      <w:r w:rsidRPr="00302DF6" w:rsidR="00302DF6">
        <w:rPr>
          <w:rFonts w:ascii="Times New Roman" w:hAnsi="Times New Roman" w:cs="Times New Roman"/>
        </w:rPr>
        <w:t>koos koosoleku materjalidega</w:t>
      </w:r>
      <w:r w:rsidR="00302DF6">
        <w:rPr>
          <w:rFonts w:ascii="Times New Roman" w:hAnsi="Times New Roman" w:cs="Times New Roman"/>
        </w:rPr>
        <w:t>“</w:t>
      </w:r>
      <w:r w:rsidR="00741400">
        <w:rPr>
          <w:rFonts w:ascii="Times New Roman" w:hAnsi="Times New Roman" w:cs="Times New Roman"/>
        </w:rPr>
        <w:t>;</w:t>
      </w:r>
    </w:p>
    <w:p w:rsidR="00253461" w:rsidP="00EC6EDB" w:rsidRDefault="00253461" w14:paraId="4B814301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3461" w:rsidP="00EC6EDB" w:rsidRDefault="0033533D" w14:paraId="1F390B21" w14:textId="67292B0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Pr="00F75F0A" w:rsidR="002569A3">
        <w:rPr>
          <w:rFonts w:ascii="Times New Roman" w:hAnsi="Times New Roman" w:cs="Times New Roman"/>
          <w:b/>
          <w:bCs/>
        </w:rPr>
        <w:t>)</w:t>
      </w:r>
      <w:r w:rsidR="002569A3">
        <w:rPr>
          <w:rFonts w:ascii="Times New Roman" w:hAnsi="Times New Roman" w:cs="Times New Roman"/>
        </w:rPr>
        <w:t xml:space="preserve"> </w:t>
      </w:r>
      <w:r w:rsidR="00F75F0A">
        <w:rPr>
          <w:rFonts w:ascii="Times New Roman" w:hAnsi="Times New Roman" w:cs="Times New Roman"/>
        </w:rPr>
        <w:t xml:space="preserve">paragrahvi 84 lõike 2 punktist </w:t>
      </w:r>
      <w:r w:rsidR="00253461">
        <w:rPr>
          <w:rFonts w:ascii="Times New Roman" w:hAnsi="Times New Roman" w:cs="Times New Roman"/>
        </w:rPr>
        <w:t>2</w:t>
      </w:r>
      <w:r w:rsidR="002569A3">
        <w:rPr>
          <w:rFonts w:ascii="Times New Roman" w:hAnsi="Times New Roman" w:cs="Times New Roman"/>
        </w:rPr>
        <w:t xml:space="preserve"> </w:t>
      </w:r>
      <w:r w:rsidR="00E302A1">
        <w:rPr>
          <w:rFonts w:ascii="Times New Roman" w:hAnsi="Times New Roman" w:cs="Times New Roman"/>
        </w:rPr>
        <w:t>jäetakse välja tekstiosa „</w:t>
      </w:r>
      <w:r w:rsidRPr="002500C1" w:rsidR="002500C1">
        <w:rPr>
          <w:rFonts w:ascii="Times New Roman" w:hAnsi="Times New Roman" w:cs="Times New Roman"/>
        </w:rPr>
        <w:t>samal ajal selle väljasaatmisega nõukogu liikmetele</w:t>
      </w:r>
      <w:r w:rsidR="002500C1">
        <w:rPr>
          <w:rFonts w:ascii="Times New Roman" w:hAnsi="Times New Roman" w:cs="Times New Roman"/>
        </w:rPr>
        <w:t>“</w:t>
      </w:r>
      <w:r w:rsidR="000A7624">
        <w:rPr>
          <w:rFonts w:ascii="Times New Roman" w:hAnsi="Times New Roman" w:cs="Times New Roman"/>
        </w:rPr>
        <w:t>;</w:t>
      </w:r>
    </w:p>
    <w:p w:rsidR="008B67F5" w:rsidP="00EC6EDB" w:rsidRDefault="008B67F5" w14:paraId="7FBACD3F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462A" w:rsidP="00EC6EDB" w:rsidRDefault="0033533D" w14:paraId="785CBC3C" w14:textId="3165B5F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9</w:t>
      </w:r>
      <w:r w:rsidRPr="00E13841" w:rsidR="00B3462A">
        <w:rPr>
          <w:rFonts w:ascii="Times New Roman" w:hAnsi="Times New Roman" w:cs="Times New Roman"/>
          <w:b/>
          <w:bCs/>
        </w:rPr>
        <w:t>)</w:t>
      </w:r>
      <w:r w:rsidR="00B3462A">
        <w:rPr>
          <w:rFonts w:ascii="Times New Roman" w:hAnsi="Times New Roman" w:cs="Times New Roman"/>
        </w:rPr>
        <w:t xml:space="preserve"> paragrahvi 87 punkt </w:t>
      </w:r>
      <w:r w:rsidR="00434228">
        <w:rPr>
          <w:rFonts w:ascii="Times New Roman" w:hAnsi="Times New Roman" w:cs="Times New Roman"/>
        </w:rPr>
        <w:t>2 muudetakse ja sõnastatakse järgmiselt:</w:t>
      </w:r>
    </w:p>
    <w:p w:rsidR="00434228" w:rsidP="00EC6EDB" w:rsidRDefault="00434228" w14:paraId="00C39739" w14:textId="7D77A01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„2) </w:t>
      </w:r>
      <w:r w:rsidRPr="00251FD5" w:rsidR="00251FD5">
        <w:rPr>
          <w:rFonts w:ascii="Times New Roman" w:hAnsi="Times New Roman" w:cs="Times New Roman"/>
        </w:rPr>
        <w:t xml:space="preserve">punktis 1 nimetatud äriühing </w:t>
      </w:r>
      <w:r w:rsidR="008C7D97">
        <w:rPr>
          <w:rFonts w:ascii="Times New Roman" w:hAnsi="Times New Roman" w:cs="Times New Roman"/>
        </w:rPr>
        <w:t>ja</w:t>
      </w:r>
      <w:r w:rsidRPr="00251FD5" w:rsidR="00251FD5">
        <w:rPr>
          <w:rFonts w:ascii="Times New Roman" w:hAnsi="Times New Roman" w:cs="Times New Roman"/>
        </w:rPr>
        <w:t xml:space="preserve"> sihtasutus on kohustatud moodustama siseaudiitori ametikoha või ostma siseaudiitori teenust, kui aruandeaasta bilansipäeva seisuga on bilansimaht suurem kui 15 miljonit eurot või aruandeaasta tulud on suuremad kui 10 miljonit eurot</w:t>
      </w:r>
      <w:r w:rsidR="00734798">
        <w:rPr>
          <w:rFonts w:ascii="Times New Roman" w:hAnsi="Times New Roman" w:cs="Times New Roman"/>
        </w:rPr>
        <w:t>;</w:t>
      </w:r>
      <w:r w:rsidR="00251FD5">
        <w:rPr>
          <w:rFonts w:ascii="Times New Roman" w:hAnsi="Times New Roman" w:cs="Times New Roman"/>
        </w:rPr>
        <w:t>“;</w:t>
      </w:r>
    </w:p>
    <w:p w:rsidR="00B3462A" w:rsidP="00EC6EDB" w:rsidRDefault="00B3462A" w14:paraId="217CAE5C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462A" w:rsidP="00EC6EDB" w:rsidRDefault="0033533D" w14:paraId="44717EC3" w14:textId="2602A491" w14:noSpellErr="1">
      <w:pPr>
        <w:spacing w:after="0" w:line="240" w:lineRule="auto"/>
        <w:jc w:val="both"/>
        <w:rPr>
          <w:rFonts w:ascii="Times New Roman" w:hAnsi="Times New Roman" w:cs="Times New Roman"/>
        </w:rPr>
      </w:pPr>
      <w:r w:rsidRPr="62F59249" w:rsidR="0033533D">
        <w:rPr>
          <w:rFonts w:ascii="Times New Roman" w:hAnsi="Times New Roman" w:cs="Times New Roman"/>
          <w:b w:val="1"/>
          <w:bCs w:val="1"/>
        </w:rPr>
        <w:t>10</w:t>
      </w:r>
      <w:r w:rsidRPr="62F59249" w:rsidR="00B3462A">
        <w:rPr>
          <w:rFonts w:ascii="Times New Roman" w:hAnsi="Times New Roman" w:cs="Times New Roman"/>
          <w:b w:val="1"/>
          <w:bCs w:val="1"/>
        </w:rPr>
        <w:t>)</w:t>
      </w:r>
      <w:r w:rsidRPr="62F59249" w:rsidR="00B3462A">
        <w:rPr>
          <w:rFonts w:ascii="Times New Roman" w:hAnsi="Times New Roman" w:cs="Times New Roman"/>
        </w:rPr>
        <w:t xml:space="preserve"> </w:t>
      </w:r>
      <w:commentRangeStart w:id="1831744738"/>
      <w:r w:rsidRPr="62F59249" w:rsidR="00B3462A">
        <w:rPr>
          <w:rFonts w:ascii="Times New Roman" w:hAnsi="Times New Roman" w:cs="Times New Roman"/>
        </w:rPr>
        <w:t>paragrahvi 87 punkt 3 tunnistatakse kehtetuks</w:t>
      </w:r>
      <w:r w:rsidRPr="62F59249" w:rsidR="00E13841">
        <w:rPr>
          <w:rFonts w:ascii="Times New Roman" w:hAnsi="Times New Roman" w:cs="Times New Roman"/>
        </w:rPr>
        <w:t>;</w:t>
      </w:r>
      <w:commentRangeEnd w:id="1831744738"/>
      <w:r>
        <w:rPr>
          <w:rStyle w:val="CommentReference"/>
        </w:rPr>
        <w:commentReference w:id="1831744738"/>
      </w:r>
    </w:p>
    <w:p w:rsidRPr="00302F80" w:rsidR="00B3462A" w:rsidP="00EC6EDB" w:rsidRDefault="00B3462A" w14:paraId="05DE34FA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0FD4" w:rsidP="00EC6EDB" w:rsidRDefault="0033533D" w14:paraId="3C5A2A0F" w14:textId="4E700E5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11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paragrahvi 87 punkt 4 </w:t>
      </w:r>
      <w:r w:rsidR="003E7FF1">
        <w:rPr>
          <w:rFonts w:ascii="Times New Roman" w:hAnsi="Times New Roman" w:cs="Times New Roman"/>
        </w:rPr>
        <w:t>muudetakse ja sõnastatakse järgmiselt:</w:t>
      </w:r>
    </w:p>
    <w:p w:rsidRPr="00302F80" w:rsidR="00EC6EDB" w:rsidP="00EC6EDB" w:rsidRDefault="00EC6EDB" w14:paraId="1FD0AD2D" w14:textId="03C7C30D">
      <w:pPr>
        <w:spacing w:after="0" w:line="240" w:lineRule="auto"/>
        <w:jc w:val="both"/>
        <w:rPr>
          <w:rFonts w:ascii="Times New Roman" w:hAnsi="Times New Roman" w:cs="Times New Roman"/>
        </w:rPr>
      </w:pPr>
      <w:r w:rsidRPr="228AF9DA">
        <w:rPr>
          <w:rFonts w:ascii="Times New Roman" w:hAnsi="Times New Roman" w:cs="Times New Roman"/>
        </w:rPr>
        <w:lastRenderedPageBreak/>
        <w:t>„</w:t>
      </w:r>
      <w:r w:rsidRPr="228AF9DA" w:rsidR="006F0FD4">
        <w:rPr>
          <w:rFonts w:ascii="Times New Roman" w:hAnsi="Times New Roman" w:cs="Times New Roman"/>
        </w:rPr>
        <w:t xml:space="preserve">4) </w:t>
      </w:r>
      <w:r w:rsidRPr="228AF9DA" w:rsidR="00BF68E4">
        <w:rPr>
          <w:rFonts w:ascii="Times New Roman" w:hAnsi="Times New Roman" w:cs="Times New Roman"/>
        </w:rPr>
        <w:t xml:space="preserve">punktis </w:t>
      </w:r>
      <w:r w:rsidRPr="228AF9DA" w:rsidR="00475855">
        <w:rPr>
          <w:rFonts w:ascii="Times New Roman" w:hAnsi="Times New Roman" w:cs="Times New Roman"/>
        </w:rPr>
        <w:t xml:space="preserve">2 </w:t>
      </w:r>
      <w:r w:rsidRPr="228AF9DA" w:rsidR="36E69C00">
        <w:rPr>
          <w:rFonts w:ascii="Times New Roman" w:hAnsi="Times New Roman" w:cs="Times New Roman"/>
        </w:rPr>
        <w:t xml:space="preserve">sätestatud kohustusega </w:t>
      </w:r>
      <w:r w:rsidRPr="228AF9DA" w:rsidR="00BF68E4">
        <w:rPr>
          <w:rFonts w:ascii="Times New Roman" w:hAnsi="Times New Roman" w:cs="Times New Roman"/>
        </w:rPr>
        <w:t xml:space="preserve">äriühingul </w:t>
      </w:r>
      <w:r w:rsidRPr="228AF9DA" w:rsidR="00EB097E">
        <w:rPr>
          <w:rFonts w:ascii="Times New Roman" w:hAnsi="Times New Roman" w:cs="Times New Roman"/>
        </w:rPr>
        <w:t xml:space="preserve">või </w:t>
      </w:r>
      <w:r w:rsidRPr="228AF9DA" w:rsidR="00BF68E4">
        <w:rPr>
          <w:rFonts w:ascii="Times New Roman" w:hAnsi="Times New Roman" w:cs="Times New Roman"/>
        </w:rPr>
        <w:t xml:space="preserve">sihtasutusel on õigus loobuda siseaudiitori ametikoha loomisest </w:t>
      </w:r>
      <w:r w:rsidRPr="228AF9DA" w:rsidR="00BF6DC6">
        <w:rPr>
          <w:rFonts w:ascii="Times New Roman" w:hAnsi="Times New Roman" w:cs="Times New Roman"/>
        </w:rPr>
        <w:t>ja</w:t>
      </w:r>
      <w:r w:rsidRPr="228AF9DA" w:rsidR="00BF68E4">
        <w:rPr>
          <w:rFonts w:ascii="Times New Roman" w:hAnsi="Times New Roman" w:cs="Times New Roman"/>
        </w:rPr>
        <w:t xml:space="preserve"> siseaudiitori teenuse ostmisest, kui </w:t>
      </w:r>
      <w:r w:rsidRPr="228AF9DA" w:rsidR="008D041E">
        <w:rPr>
          <w:rFonts w:ascii="Times New Roman" w:hAnsi="Times New Roman" w:cs="Times New Roman"/>
        </w:rPr>
        <w:t>ta</w:t>
      </w:r>
      <w:r w:rsidRPr="228AF9DA" w:rsidR="005017AA">
        <w:rPr>
          <w:rFonts w:ascii="Times New Roman" w:hAnsi="Times New Roman" w:cs="Times New Roman"/>
        </w:rPr>
        <w:t xml:space="preserve">lle ei </w:t>
      </w:r>
      <w:r w:rsidRPr="228AF9DA" w:rsidR="00B55C36">
        <w:rPr>
          <w:rFonts w:ascii="Times New Roman" w:hAnsi="Times New Roman" w:cs="Times New Roman"/>
        </w:rPr>
        <w:t>laiene audiitortegevuse seaduse §</w:t>
      </w:r>
      <w:r w:rsidR="00B6409F">
        <w:rPr>
          <w:rFonts w:ascii="Times New Roman" w:hAnsi="Times New Roman" w:cs="Times New Roman"/>
        </w:rPr>
        <w:t>-s</w:t>
      </w:r>
      <w:r w:rsidRPr="228AF9DA" w:rsidR="00B55C36">
        <w:rPr>
          <w:rFonts w:ascii="Times New Roman" w:hAnsi="Times New Roman" w:cs="Times New Roman"/>
        </w:rPr>
        <w:t xml:space="preserve"> 99</w:t>
      </w:r>
      <w:r w:rsidRPr="228AF9DA" w:rsidR="005017AA">
        <w:rPr>
          <w:rFonts w:ascii="Times New Roman" w:hAnsi="Times New Roman" w:cs="Times New Roman"/>
        </w:rPr>
        <w:t xml:space="preserve"> </w:t>
      </w:r>
      <w:r w:rsidRPr="228AF9DA" w:rsidR="00181A7C">
        <w:rPr>
          <w:rFonts w:ascii="Times New Roman" w:hAnsi="Times New Roman" w:cs="Times New Roman"/>
        </w:rPr>
        <w:t>sätestatud auditikomitee moodustamise</w:t>
      </w:r>
      <w:r w:rsidRPr="228AF9DA" w:rsidR="004844BD">
        <w:rPr>
          <w:rFonts w:ascii="Times New Roman" w:hAnsi="Times New Roman" w:cs="Times New Roman"/>
        </w:rPr>
        <w:t xml:space="preserve"> kohustus, </w:t>
      </w:r>
      <w:r w:rsidRPr="228AF9DA" w:rsidR="00BF68E4">
        <w:rPr>
          <w:rFonts w:ascii="Times New Roman" w:hAnsi="Times New Roman" w:cs="Times New Roman"/>
        </w:rPr>
        <w:t xml:space="preserve">nõukogu sellekohane otsus on kooskõlastatud äriühingu </w:t>
      </w:r>
      <w:r w:rsidRPr="228AF9DA" w:rsidR="00BF6DC6">
        <w:rPr>
          <w:rFonts w:ascii="Times New Roman" w:hAnsi="Times New Roman" w:cs="Times New Roman"/>
        </w:rPr>
        <w:t xml:space="preserve">kõigi </w:t>
      </w:r>
      <w:r w:rsidRPr="228AF9DA" w:rsidR="00BF68E4">
        <w:rPr>
          <w:rFonts w:ascii="Times New Roman" w:hAnsi="Times New Roman" w:cs="Times New Roman"/>
        </w:rPr>
        <w:t>aktsionäride või osanike</w:t>
      </w:r>
      <w:r w:rsidRPr="228AF9DA" w:rsidR="0034730F">
        <w:rPr>
          <w:rFonts w:ascii="Times New Roman" w:hAnsi="Times New Roman" w:cs="Times New Roman"/>
        </w:rPr>
        <w:t>ga või</w:t>
      </w:r>
      <w:r w:rsidRPr="228AF9DA" w:rsidR="00BF68E4">
        <w:rPr>
          <w:rFonts w:ascii="Times New Roman" w:hAnsi="Times New Roman" w:cs="Times New Roman"/>
        </w:rPr>
        <w:t xml:space="preserve"> sihtasutuse </w:t>
      </w:r>
      <w:r w:rsidRPr="228AF9DA" w:rsidR="00BF6DC6">
        <w:rPr>
          <w:rFonts w:ascii="Times New Roman" w:hAnsi="Times New Roman" w:cs="Times New Roman"/>
        </w:rPr>
        <w:t xml:space="preserve">kõigi </w:t>
      </w:r>
      <w:r w:rsidRPr="228AF9DA" w:rsidR="00BF68E4">
        <w:rPr>
          <w:rFonts w:ascii="Times New Roman" w:hAnsi="Times New Roman" w:cs="Times New Roman"/>
        </w:rPr>
        <w:t>asutaja</w:t>
      </w:r>
      <w:r w:rsidRPr="228AF9DA" w:rsidR="0034730F">
        <w:rPr>
          <w:rFonts w:ascii="Times New Roman" w:hAnsi="Times New Roman" w:cs="Times New Roman"/>
        </w:rPr>
        <w:t xml:space="preserve">tega </w:t>
      </w:r>
      <w:r w:rsidRPr="228AF9DA">
        <w:rPr>
          <w:rFonts w:ascii="Times New Roman" w:hAnsi="Times New Roman" w:cs="Times New Roman"/>
        </w:rPr>
        <w:t xml:space="preserve">ning riigi osaluse valitseja või asutajaõiguste teostaja kasutab siseauditite </w:t>
      </w:r>
      <w:r w:rsidR="0022446F">
        <w:rPr>
          <w:rFonts w:ascii="Times New Roman" w:hAnsi="Times New Roman" w:cs="Times New Roman"/>
        </w:rPr>
        <w:t>tegemiseks</w:t>
      </w:r>
      <w:r w:rsidRPr="228AF9DA" w:rsidR="0022446F">
        <w:rPr>
          <w:rFonts w:ascii="Times New Roman" w:hAnsi="Times New Roman" w:cs="Times New Roman"/>
        </w:rPr>
        <w:t xml:space="preserve"> </w:t>
      </w:r>
      <w:r w:rsidRPr="228AF9DA">
        <w:rPr>
          <w:rFonts w:ascii="Times New Roman" w:hAnsi="Times New Roman" w:cs="Times New Roman"/>
        </w:rPr>
        <w:t>enda juhitava asutuse siseauditi üksust</w:t>
      </w:r>
      <w:r w:rsidRPr="228AF9DA" w:rsidR="00BF6DC6">
        <w:rPr>
          <w:rFonts w:ascii="Times New Roman" w:hAnsi="Times New Roman" w:cs="Times New Roman"/>
        </w:rPr>
        <w:t>;</w:t>
      </w:r>
      <w:r w:rsidRPr="228AF9DA">
        <w:rPr>
          <w:rFonts w:ascii="Times New Roman" w:hAnsi="Times New Roman" w:cs="Times New Roman"/>
        </w:rPr>
        <w:t>“</w:t>
      </w:r>
      <w:r w:rsidRPr="228AF9DA" w:rsidR="005A3F52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23905B89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EC6EDB" w:rsidRDefault="0033533D" w14:paraId="7414557B" w14:textId="324B74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12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paragrahvi 87 täiendatakse punktiga 6 järgmises sõnastuses:</w:t>
      </w:r>
    </w:p>
    <w:p w:rsidRPr="00302F80" w:rsidR="00EC6EDB" w:rsidP="00EC6EDB" w:rsidRDefault="00EC6EDB" w14:paraId="4B205129" w14:textId="7DAD5F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>„6) osaluse valitsejal on õigus tutvuda nõukogu</w:t>
      </w:r>
      <w:r>
        <w:rPr>
          <w:rFonts w:ascii="Times New Roman" w:hAnsi="Times New Roman" w:cs="Times New Roman"/>
        </w:rPr>
        <w:t xml:space="preserve"> ja</w:t>
      </w:r>
      <w:r w:rsidRPr="00302F80">
        <w:rPr>
          <w:rFonts w:ascii="Times New Roman" w:hAnsi="Times New Roman" w:cs="Times New Roman"/>
        </w:rPr>
        <w:t xml:space="preserve"> siseauditi</w:t>
      </w:r>
      <w:r>
        <w:rPr>
          <w:rFonts w:ascii="Times New Roman" w:hAnsi="Times New Roman" w:cs="Times New Roman"/>
        </w:rPr>
        <w:t xml:space="preserve"> tegevusega</w:t>
      </w:r>
      <w:r w:rsidRPr="00302F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seotud</w:t>
      </w:r>
      <w:r w:rsidRPr="00302F80">
        <w:rPr>
          <w:rFonts w:ascii="Times New Roman" w:hAnsi="Times New Roman" w:cs="Times New Roman"/>
        </w:rPr>
        <w:t xml:space="preserve"> dokumentidega.“</w:t>
      </w:r>
      <w:r w:rsidR="005A3F52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31D666F0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EC6EDB" w:rsidRDefault="0033533D" w14:paraId="0937E540" w14:textId="736CE2A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13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</w:t>
      </w:r>
      <w:r w:rsidR="003121C5">
        <w:rPr>
          <w:rFonts w:ascii="Times New Roman" w:hAnsi="Times New Roman" w:cs="Times New Roman"/>
        </w:rPr>
        <w:t>i</w:t>
      </w:r>
      <w:r w:rsidRPr="00302F80" w:rsidR="00EC6EDB">
        <w:rPr>
          <w:rFonts w:ascii="Times New Roman" w:hAnsi="Times New Roman" w:cs="Times New Roman"/>
        </w:rPr>
        <w:t xml:space="preserve"> 88 lõike 1 punkt 7 tunnistatakse kehtetuks</w:t>
      </w:r>
      <w:r w:rsidR="005A3F52">
        <w:rPr>
          <w:rFonts w:ascii="Times New Roman" w:hAnsi="Times New Roman" w:cs="Times New Roman"/>
        </w:rPr>
        <w:t>;</w:t>
      </w:r>
    </w:p>
    <w:p w:rsidR="004F331D" w:rsidP="00EC6EDB" w:rsidRDefault="004F331D" w14:paraId="14D0FF38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4F331D" w:rsidP="00EC6EDB" w:rsidRDefault="0033533D" w14:paraId="34A84441" w14:textId="66FC47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14</w:t>
      </w:r>
      <w:r w:rsidRPr="00D175DC" w:rsidR="004F331D">
        <w:rPr>
          <w:rFonts w:ascii="Times New Roman" w:hAnsi="Times New Roman" w:cs="Times New Roman"/>
          <w:b/>
          <w:bCs/>
        </w:rPr>
        <w:t>)</w:t>
      </w:r>
      <w:r w:rsidR="004F331D">
        <w:rPr>
          <w:rFonts w:ascii="Times New Roman" w:hAnsi="Times New Roman" w:cs="Times New Roman"/>
        </w:rPr>
        <w:t xml:space="preserve"> paragrahvi 88 lõike 1 punktis 7</w:t>
      </w:r>
      <w:r w:rsidRPr="00D175DC" w:rsidR="004F331D">
        <w:rPr>
          <w:rFonts w:ascii="Times New Roman" w:hAnsi="Times New Roman" w:cs="Times New Roman"/>
          <w:vertAlign w:val="superscript"/>
        </w:rPr>
        <w:t>1</w:t>
      </w:r>
      <w:r w:rsidR="004F331D">
        <w:rPr>
          <w:rFonts w:ascii="Times New Roman" w:hAnsi="Times New Roman" w:cs="Times New Roman"/>
        </w:rPr>
        <w:t xml:space="preserve"> asendatakse sõna „</w:t>
      </w:r>
      <w:r w:rsidR="00D175DC">
        <w:rPr>
          <w:rFonts w:ascii="Times New Roman" w:hAnsi="Times New Roman" w:cs="Times New Roman"/>
        </w:rPr>
        <w:t>strateegilised“ sõnaga „valdkondlikud“;</w:t>
      </w:r>
    </w:p>
    <w:p w:rsidRPr="00302F80" w:rsidR="00EC6EDB" w:rsidP="00EC6EDB" w:rsidRDefault="00EC6EDB" w14:paraId="4062767B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EC6EDB" w:rsidRDefault="0033533D" w14:paraId="1C68294C" w14:textId="2E48C1E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15</w:t>
      </w:r>
      <w:r w:rsidRPr="00302F80" w:rsidR="00EC6EDB">
        <w:rPr>
          <w:rFonts w:ascii="Times New Roman" w:hAnsi="Times New Roman" w:cs="Times New Roman"/>
          <w:b/>
          <w:bCs/>
        </w:rPr>
        <w:t xml:space="preserve">) </w:t>
      </w:r>
      <w:r w:rsidRPr="00302F80" w:rsidR="00EC6EDB">
        <w:rPr>
          <w:rFonts w:ascii="Times New Roman" w:hAnsi="Times New Roman" w:cs="Times New Roman"/>
        </w:rPr>
        <w:t>paragrahv</w:t>
      </w:r>
      <w:r w:rsidR="003121C5">
        <w:rPr>
          <w:rFonts w:ascii="Times New Roman" w:hAnsi="Times New Roman" w:cs="Times New Roman"/>
        </w:rPr>
        <w:t>i</w:t>
      </w:r>
      <w:r w:rsidRPr="00302F80" w:rsidR="00EC6EDB">
        <w:rPr>
          <w:rFonts w:ascii="Times New Roman" w:hAnsi="Times New Roman" w:cs="Times New Roman"/>
        </w:rPr>
        <w:t xml:space="preserve"> 97 lõi</w:t>
      </w:r>
      <w:r w:rsidR="005A3F52">
        <w:rPr>
          <w:rFonts w:ascii="Times New Roman" w:hAnsi="Times New Roman" w:cs="Times New Roman"/>
        </w:rPr>
        <w:t>k</w:t>
      </w:r>
      <w:r w:rsidRPr="00302F80" w:rsidR="00EC6EDB">
        <w:rPr>
          <w:rFonts w:ascii="Times New Roman" w:hAnsi="Times New Roman" w:cs="Times New Roman"/>
        </w:rPr>
        <w:t>e 6 punkt 1 tunnistatakse kehtetuks</w:t>
      </w:r>
      <w:r w:rsidR="005A3F52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63050F91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6EDB" w:rsidP="00EC6EDB" w:rsidRDefault="0033533D" w14:paraId="5433080A" w14:textId="7F1C951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16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</w:t>
      </w:r>
      <w:r w:rsidR="003121C5">
        <w:rPr>
          <w:rFonts w:ascii="Times New Roman" w:hAnsi="Times New Roman" w:cs="Times New Roman"/>
        </w:rPr>
        <w:t>i</w:t>
      </w:r>
      <w:r w:rsidRPr="00302F80" w:rsidR="00EC6EDB">
        <w:rPr>
          <w:rFonts w:ascii="Times New Roman" w:hAnsi="Times New Roman" w:cs="Times New Roman"/>
        </w:rPr>
        <w:t xml:space="preserve"> 97 lõi</w:t>
      </w:r>
      <w:r w:rsidR="005A3F52">
        <w:rPr>
          <w:rFonts w:ascii="Times New Roman" w:hAnsi="Times New Roman" w:cs="Times New Roman"/>
        </w:rPr>
        <w:t>k</w:t>
      </w:r>
      <w:r w:rsidRPr="00302F80" w:rsidR="00EC6EDB">
        <w:rPr>
          <w:rFonts w:ascii="Times New Roman" w:hAnsi="Times New Roman" w:cs="Times New Roman"/>
        </w:rPr>
        <w:t xml:space="preserve">e 6 punkt 2 </w:t>
      </w:r>
      <w:r w:rsidRPr="006C5A0D" w:rsidR="00EC6EDB">
        <w:rPr>
          <w:rFonts w:ascii="Times New Roman" w:hAnsi="Times New Roman" w:cs="Times New Roman"/>
        </w:rPr>
        <w:t>muudetakse ja sõnastatakse järgmiselt</w:t>
      </w:r>
      <w:r w:rsidR="00EC6EDB">
        <w:rPr>
          <w:rFonts w:ascii="Times New Roman" w:hAnsi="Times New Roman" w:cs="Times New Roman"/>
        </w:rPr>
        <w:t>:</w:t>
      </w:r>
    </w:p>
    <w:p w:rsidR="00EC6EDB" w:rsidP="00EC6EDB" w:rsidRDefault="00BF3E7A" w14:paraId="51DACCC0" w14:textId="0D6ABF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EC6EDB">
        <w:rPr>
          <w:rFonts w:ascii="Times New Roman" w:hAnsi="Times New Roman" w:cs="Times New Roman"/>
        </w:rPr>
        <w:t xml:space="preserve">2) </w:t>
      </w:r>
      <w:r w:rsidRPr="00B14DE3" w:rsidR="00EC6EDB">
        <w:rPr>
          <w:rFonts w:ascii="Times New Roman" w:hAnsi="Times New Roman" w:cs="Times New Roman"/>
        </w:rPr>
        <w:t xml:space="preserve">kasumiaruande, bilansi </w:t>
      </w:r>
      <w:del w:author="Inge Mehide - JUSTDIGI" w:date="2025-09-01T14:32:00Z" w16du:dateUtc="2025-09-01T11:32:00Z" w:id="15">
        <w:r w:rsidRPr="00B14DE3" w:rsidDel="00C95558" w:rsidR="00EC6EDB">
          <w:rPr>
            <w:rFonts w:ascii="Times New Roman" w:hAnsi="Times New Roman" w:cs="Times New Roman"/>
          </w:rPr>
          <w:delText xml:space="preserve">ja </w:delText>
        </w:r>
      </w:del>
      <w:ins w:author="Inge Mehide - JUSTDIGI" w:date="2025-09-01T14:32:00Z" w16du:dateUtc="2025-09-01T11:32:00Z" w:id="16">
        <w:r w:rsidR="00C95558">
          <w:rPr>
            <w:rFonts w:ascii="Times New Roman" w:hAnsi="Times New Roman" w:cs="Times New Roman"/>
          </w:rPr>
          <w:t>ning</w:t>
        </w:r>
        <w:r w:rsidRPr="00B14DE3" w:rsidR="00C95558">
          <w:rPr>
            <w:rFonts w:ascii="Times New Roman" w:hAnsi="Times New Roman" w:cs="Times New Roman"/>
          </w:rPr>
          <w:t xml:space="preserve"> </w:t>
        </w:r>
      </w:ins>
      <w:r w:rsidRPr="00B14DE3" w:rsidR="00EC6EDB">
        <w:rPr>
          <w:rFonts w:ascii="Times New Roman" w:hAnsi="Times New Roman" w:cs="Times New Roman"/>
        </w:rPr>
        <w:t>rahavoogude aruande majandusaasta kolme, kuue, üheksa ja kaheteistkümne kuu finantstulemuste kohta võrrelduna eelmise aasta sama perioodi andmetega ning ülevaate kvartali majandustegevuse</w:t>
      </w:r>
      <w:r w:rsidR="00671488">
        <w:rPr>
          <w:rFonts w:ascii="Times New Roman" w:hAnsi="Times New Roman" w:cs="Times New Roman"/>
        </w:rPr>
        <w:t xml:space="preserve"> kohta</w:t>
      </w:r>
      <w:r w:rsidRPr="00B14DE3" w:rsidR="00EC6EDB">
        <w:rPr>
          <w:rFonts w:ascii="Times New Roman" w:hAnsi="Times New Roman" w:cs="Times New Roman"/>
        </w:rPr>
        <w:t xml:space="preserve"> kahe kuu jooksul pärast </w:t>
      </w:r>
      <w:r w:rsidR="00FC387E">
        <w:rPr>
          <w:rFonts w:ascii="Times New Roman" w:hAnsi="Times New Roman" w:cs="Times New Roman"/>
        </w:rPr>
        <w:t>kvartali</w:t>
      </w:r>
      <w:r w:rsidRPr="00B14DE3" w:rsidR="00EC6EDB">
        <w:rPr>
          <w:rFonts w:ascii="Times New Roman" w:hAnsi="Times New Roman" w:cs="Times New Roman"/>
        </w:rPr>
        <w:t xml:space="preserve"> lõppemist</w:t>
      </w:r>
      <w:r w:rsidR="00EC6EDB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>“</w:t>
      </w:r>
      <w:r w:rsidR="005A3F52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51EDB299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EC6EDB" w:rsidRDefault="0033533D" w14:paraId="26E9710C" w14:textId="557EBF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7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</w:t>
      </w:r>
      <w:r w:rsidR="003121C5">
        <w:rPr>
          <w:rFonts w:ascii="Times New Roman" w:hAnsi="Times New Roman" w:cs="Times New Roman"/>
        </w:rPr>
        <w:t>i</w:t>
      </w:r>
      <w:r w:rsidRPr="00302F80" w:rsidR="00EC6EDB">
        <w:rPr>
          <w:rFonts w:ascii="Times New Roman" w:hAnsi="Times New Roman" w:cs="Times New Roman"/>
        </w:rPr>
        <w:t xml:space="preserve"> 97 lõi</w:t>
      </w:r>
      <w:r w:rsidR="005A3F52">
        <w:rPr>
          <w:rFonts w:ascii="Times New Roman" w:hAnsi="Times New Roman" w:cs="Times New Roman"/>
        </w:rPr>
        <w:t>k</w:t>
      </w:r>
      <w:r w:rsidRPr="00302F80" w:rsidR="00EC6EDB">
        <w:rPr>
          <w:rFonts w:ascii="Times New Roman" w:hAnsi="Times New Roman" w:cs="Times New Roman"/>
        </w:rPr>
        <w:t>e 6 punktis 3 asendatakse tekstiosa „1</w:t>
      </w:r>
      <w:r w:rsidRPr="00302F80" w:rsidR="00EC6EDB">
        <w:rPr>
          <w:rFonts w:ascii="Times New Roman" w:hAnsi="Times New Roman" w:cs="Times New Roman"/>
          <w:vertAlign w:val="superscript"/>
        </w:rPr>
        <w:t>3</w:t>
      </w:r>
      <w:r w:rsidR="005A3F52">
        <w:rPr>
          <w:rFonts w:ascii="Times New Roman" w:hAnsi="Times New Roman" w:cs="Times New Roman"/>
        </w:rPr>
        <w:t xml:space="preserve"> nimetatud aruanded ja ülevaated</w:t>
      </w:r>
      <w:r w:rsidR="00A7491E">
        <w:rPr>
          <w:rFonts w:ascii="Times New Roman" w:hAnsi="Times New Roman" w:cs="Times New Roman"/>
        </w:rPr>
        <w:t>“</w:t>
      </w:r>
      <w:r w:rsidRPr="00302F80" w:rsidR="00EC6EDB">
        <w:rPr>
          <w:rFonts w:ascii="Times New Roman" w:hAnsi="Times New Roman" w:cs="Times New Roman"/>
        </w:rPr>
        <w:t xml:space="preserve"> tekstiosaga „1</w:t>
      </w:r>
      <w:r w:rsidRPr="00302F80" w:rsidR="00EC6EDB">
        <w:rPr>
          <w:rFonts w:ascii="Times New Roman" w:hAnsi="Times New Roman" w:cs="Times New Roman"/>
          <w:vertAlign w:val="superscript"/>
        </w:rPr>
        <w:t>2</w:t>
      </w:r>
      <w:r w:rsidR="005A3F52">
        <w:rPr>
          <w:rFonts w:ascii="Times New Roman" w:hAnsi="Times New Roman" w:cs="Times New Roman"/>
        </w:rPr>
        <w:t xml:space="preserve"> nimetatud aruanded</w:t>
      </w:r>
      <w:r w:rsidR="00A7491E">
        <w:rPr>
          <w:rFonts w:ascii="Times New Roman" w:hAnsi="Times New Roman" w:cs="Times New Roman"/>
        </w:rPr>
        <w:t>“</w:t>
      </w:r>
      <w:r w:rsidR="005A3F52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64A2AE8D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EC6EDB" w:rsidRDefault="0033533D" w14:paraId="500F4537" w14:textId="457EC1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8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</w:t>
      </w:r>
      <w:r w:rsidR="003121C5">
        <w:rPr>
          <w:rFonts w:ascii="Times New Roman" w:hAnsi="Times New Roman" w:cs="Times New Roman"/>
        </w:rPr>
        <w:t>i</w:t>
      </w:r>
      <w:r w:rsidRPr="00302F80" w:rsidR="00EC6EDB">
        <w:rPr>
          <w:rFonts w:ascii="Times New Roman" w:hAnsi="Times New Roman" w:cs="Times New Roman"/>
        </w:rPr>
        <w:t xml:space="preserve"> 97 lõiget 6 täiendatakse punktiga 4 järgmises sõnastuses:</w:t>
      </w:r>
    </w:p>
    <w:p w:rsidRPr="00302F80" w:rsidR="00EC6EDB" w:rsidP="00EC6EDB" w:rsidRDefault="00EC6EDB" w14:paraId="74DF41B1" w14:textId="368A8F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</w:rPr>
        <w:t xml:space="preserve">„4) </w:t>
      </w:r>
      <w:r w:rsidR="003E25DB">
        <w:rPr>
          <w:rFonts w:ascii="Times New Roman" w:hAnsi="Times New Roman" w:cs="Times New Roman"/>
        </w:rPr>
        <w:t>majandusaasta</w:t>
      </w:r>
      <w:r w:rsidRPr="00302F80">
        <w:rPr>
          <w:rFonts w:ascii="Times New Roman" w:hAnsi="Times New Roman" w:cs="Times New Roman"/>
        </w:rPr>
        <w:t xml:space="preserve"> aruande</w:t>
      </w:r>
      <w:r>
        <w:rPr>
          <w:rFonts w:ascii="Times New Roman" w:hAnsi="Times New Roman" w:cs="Times New Roman"/>
        </w:rPr>
        <w:t xml:space="preserve">ga </w:t>
      </w:r>
      <w:r w:rsidR="00AB0D5C">
        <w:rPr>
          <w:rFonts w:ascii="Times New Roman" w:hAnsi="Times New Roman" w:cs="Times New Roman"/>
        </w:rPr>
        <w:t>samal ajal</w:t>
      </w:r>
      <w:r w:rsidRPr="00302F80" w:rsidR="00AB0D5C">
        <w:rPr>
          <w:rFonts w:ascii="Times New Roman" w:hAnsi="Times New Roman" w:cs="Times New Roman"/>
        </w:rPr>
        <w:t xml:space="preserve"> </w:t>
      </w:r>
      <w:r w:rsidRPr="00302F80">
        <w:rPr>
          <w:rFonts w:ascii="Times New Roman" w:hAnsi="Times New Roman" w:cs="Times New Roman"/>
        </w:rPr>
        <w:t>ülevaa</w:t>
      </w:r>
      <w:r>
        <w:rPr>
          <w:rFonts w:ascii="Times New Roman" w:hAnsi="Times New Roman" w:cs="Times New Roman"/>
        </w:rPr>
        <w:t>t</w:t>
      </w:r>
      <w:r w:rsidRPr="00302F80">
        <w:rPr>
          <w:rFonts w:ascii="Times New Roman" w:hAnsi="Times New Roman" w:cs="Times New Roman"/>
        </w:rPr>
        <w:t xml:space="preserve">e selle kohta, kuidas nõukogu on äriühingu või sihtasutuse tegevust aruandeperioodil planeerinud, juhtimist korraldanud ja järelevalvet </w:t>
      </w:r>
      <w:commentRangeStart w:id="17"/>
      <w:r w:rsidRPr="00302F80">
        <w:rPr>
          <w:rFonts w:ascii="Times New Roman" w:hAnsi="Times New Roman" w:cs="Times New Roman"/>
        </w:rPr>
        <w:t>te</w:t>
      </w:r>
      <w:ins w:author="Inge Mehide - JUSTDIGI" w:date="2025-09-01T14:36:00Z" w16du:dateUtc="2025-09-01T11:36:00Z" w:id="18">
        <w:r w:rsidR="00A3252A">
          <w:rPr>
            <w:rFonts w:ascii="Times New Roman" w:hAnsi="Times New Roman" w:cs="Times New Roman"/>
          </w:rPr>
          <w:t>i</w:t>
        </w:r>
      </w:ins>
      <w:del w:author="Inge Mehide - JUSTDIGI" w:date="2025-09-01T14:36:00Z" w16du:dateUtc="2025-09-01T11:36:00Z" w:id="19">
        <w:r w:rsidRPr="00302F80" w:rsidDel="00A3252A">
          <w:rPr>
            <w:rFonts w:ascii="Times New Roman" w:hAnsi="Times New Roman" w:cs="Times New Roman"/>
          </w:rPr>
          <w:delText>osta</w:delText>
        </w:r>
      </w:del>
      <w:r w:rsidRPr="00302F80">
        <w:rPr>
          <w:rFonts w:ascii="Times New Roman" w:hAnsi="Times New Roman" w:cs="Times New Roman"/>
        </w:rPr>
        <w:t>nud</w:t>
      </w:r>
      <w:commentRangeEnd w:id="17"/>
      <w:r w:rsidR="00D9209E">
        <w:rPr>
          <w:rStyle w:val="Kommentaariviide"/>
        </w:rPr>
        <w:commentReference w:id="17"/>
      </w:r>
      <w:r w:rsidRPr="00302F8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sealhulgas</w:t>
      </w:r>
      <w:r w:rsidRPr="00302F80">
        <w:rPr>
          <w:rFonts w:ascii="Times New Roman" w:hAnsi="Times New Roman" w:cs="Times New Roman"/>
        </w:rPr>
        <w:t xml:space="preserve"> näidatakse igale nõukogu ja juhatuse liikmele majandusaasta jooksul makstud tasude summa, kus eristatakse käesoleva seaduse § 86 punktis 2 nimetatud juhatuse liikmele makstud täiendav </w:t>
      </w:r>
      <w:r w:rsidRPr="00C70DB8">
        <w:rPr>
          <w:rFonts w:ascii="Times New Roman" w:hAnsi="Times New Roman" w:cs="Times New Roman"/>
        </w:rPr>
        <w:t>tasu</w:t>
      </w:r>
      <w:r w:rsidRPr="00302F80">
        <w:rPr>
          <w:rFonts w:ascii="Times New Roman" w:hAnsi="Times New Roman" w:cs="Times New Roman"/>
        </w:rPr>
        <w:t>.“</w:t>
      </w:r>
      <w:r w:rsidR="00BC61A6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33E82707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EC6EDB" w:rsidRDefault="0033533D" w14:paraId="6C2DF79B" w14:textId="3483D3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2F80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9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paragrahvi 98 pealkirja</w:t>
      </w:r>
      <w:r w:rsidR="00DA4D06">
        <w:rPr>
          <w:rFonts w:ascii="Times New Roman" w:hAnsi="Times New Roman" w:cs="Times New Roman"/>
        </w:rPr>
        <w:t xml:space="preserve"> täiendatakse pärast</w:t>
      </w:r>
      <w:r w:rsidRPr="00302F80" w:rsidR="00EC6EDB">
        <w:rPr>
          <w:rFonts w:ascii="Times New Roman" w:hAnsi="Times New Roman" w:cs="Times New Roman"/>
        </w:rPr>
        <w:t xml:space="preserve"> sõna „osaluste“ sõnad</w:t>
      </w:r>
      <w:r w:rsidR="00DA4D06">
        <w:rPr>
          <w:rFonts w:ascii="Times New Roman" w:hAnsi="Times New Roman" w:cs="Times New Roman"/>
        </w:rPr>
        <w:t>ega</w:t>
      </w:r>
      <w:r w:rsidRPr="00302F80" w:rsidR="00EC6EDB">
        <w:rPr>
          <w:rFonts w:ascii="Times New Roman" w:hAnsi="Times New Roman" w:cs="Times New Roman"/>
        </w:rPr>
        <w:t xml:space="preserve"> „valitsemise</w:t>
      </w:r>
      <w:del w:author="Inge Mehide - JUSTDIGI" w:date="2025-09-01T14:46:00Z" w16du:dateUtc="2025-09-01T11:46:00Z" w:id="20">
        <w:r w:rsidRPr="00302F80" w:rsidDel="002410C4" w:rsidR="00EC6EDB">
          <w:rPr>
            <w:rFonts w:ascii="Times New Roman" w:hAnsi="Times New Roman" w:cs="Times New Roman"/>
          </w:rPr>
          <w:delText>,</w:delText>
        </w:r>
      </w:del>
      <w:ins w:author="Inge Mehide - JUSTDIGI" w:date="2025-09-01T14:47:00Z" w16du:dateUtc="2025-09-01T11:47:00Z" w:id="21">
        <w:r w:rsidR="00D2729B">
          <w:rPr>
            <w:rFonts w:ascii="Times New Roman" w:hAnsi="Times New Roman" w:cs="Times New Roman"/>
          </w:rPr>
          <w:t xml:space="preserve"> </w:t>
        </w:r>
        <w:commentRangeStart w:id="22"/>
        <w:r w:rsidR="00D2729B">
          <w:rPr>
            <w:rFonts w:ascii="Times New Roman" w:hAnsi="Times New Roman" w:cs="Times New Roman"/>
          </w:rPr>
          <w:t>ning</w:t>
        </w:r>
      </w:ins>
      <w:r w:rsidRPr="00302F80" w:rsidR="00EC6EDB">
        <w:rPr>
          <w:rFonts w:ascii="Times New Roman" w:hAnsi="Times New Roman" w:cs="Times New Roman"/>
        </w:rPr>
        <w:t xml:space="preserve"> </w:t>
      </w:r>
      <w:commentRangeEnd w:id="22"/>
      <w:r w:rsidR="001A01DE">
        <w:rPr>
          <w:rStyle w:val="Kommentaariviide"/>
        </w:rPr>
        <w:commentReference w:id="22"/>
      </w:r>
      <w:r w:rsidRPr="00302F80" w:rsidR="00EC6EDB">
        <w:rPr>
          <w:rFonts w:ascii="Times New Roman" w:hAnsi="Times New Roman" w:cs="Times New Roman"/>
        </w:rPr>
        <w:t>liikme</w:t>
      </w:r>
      <w:r w:rsidR="00F67072">
        <w:rPr>
          <w:rFonts w:ascii="Times New Roman" w:hAnsi="Times New Roman" w:cs="Times New Roman"/>
        </w:rPr>
        <w:noBreakHyphen/>
      </w:r>
      <w:r w:rsidRPr="00302F80" w:rsidR="00EC6EDB">
        <w:rPr>
          <w:rFonts w:ascii="Times New Roman" w:hAnsi="Times New Roman" w:cs="Times New Roman"/>
        </w:rPr>
        <w:t>“</w:t>
      </w:r>
      <w:r w:rsidR="00DA4D06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3A80DAC3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EC6EDB" w:rsidRDefault="0033533D" w14:paraId="6DE81C80" w14:textId="50B8F0CF" w14:noSpellErr="1">
      <w:pPr>
        <w:spacing w:after="0" w:line="240" w:lineRule="auto"/>
        <w:jc w:val="both"/>
        <w:rPr>
          <w:rFonts w:ascii="Times New Roman" w:hAnsi="Times New Roman" w:cs="Times New Roman"/>
        </w:rPr>
      </w:pPr>
      <w:r w:rsidRPr="62F59249" w:rsidR="0033533D">
        <w:rPr>
          <w:rFonts w:ascii="Times New Roman" w:hAnsi="Times New Roman" w:cs="Times New Roman"/>
          <w:b w:val="1"/>
          <w:bCs w:val="1"/>
        </w:rPr>
        <w:t>20</w:t>
      </w:r>
      <w:r w:rsidRPr="62F59249" w:rsidR="00EC6EDB">
        <w:rPr>
          <w:rFonts w:ascii="Times New Roman" w:hAnsi="Times New Roman" w:cs="Times New Roman"/>
          <w:b w:val="1"/>
          <w:bCs w:val="1"/>
        </w:rPr>
        <w:t xml:space="preserve">) </w:t>
      </w:r>
      <w:commentRangeStart w:id="1050593855"/>
      <w:r w:rsidRPr="62F59249" w:rsidR="00EC6EDB">
        <w:rPr>
          <w:rFonts w:ascii="Times New Roman" w:hAnsi="Times New Roman" w:cs="Times New Roman"/>
        </w:rPr>
        <w:t>paragrahvi 98 lõige 1</w:t>
      </w:r>
      <w:r w:rsidRPr="62F59249" w:rsidR="00EC6EDB">
        <w:rPr>
          <w:rFonts w:ascii="Times New Roman" w:hAnsi="Times New Roman" w:cs="Times New Roman"/>
          <w:vertAlign w:val="superscript"/>
        </w:rPr>
        <w:t>3</w:t>
      </w:r>
      <w:r w:rsidRPr="62F59249" w:rsidR="00EC6EDB">
        <w:rPr>
          <w:rFonts w:ascii="Times New Roman" w:hAnsi="Times New Roman" w:cs="Times New Roman"/>
        </w:rPr>
        <w:t xml:space="preserve"> tunnistatakse kehtetuks</w:t>
      </w:r>
      <w:r w:rsidRPr="62F59249" w:rsidR="00DA4D06">
        <w:rPr>
          <w:rFonts w:ascii="Times New Roman" w:hAnsi="Times New Roman" w:cs="Times New Roman"/>
        </w:rPr>
        <w:t>;</w:t>
      </w:r>
      <w:commentRangeEnd w:id="1050593855"/>
      <w:r>
        <w:rPr>
          <w:rStyle w:val="CommentReference"/>
        </w:rPr>
        <w:commentReference w:id="1050593855"/>
      </w:r>
    </w:p>
    <w:p w:rsidRPr="00302F80" w:rsidR="00EC6EDB" w:rsidP="00EC6EDB" w:rsidRDefault="00EC6EDB" w14:paraId="7C9A5AB3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6EDB" w:rsidP="00EC6EDB" w:rsidRDefault="0033533D" w14:paraId="504B8826" w14:textId="61FB057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21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="00BF3E7A">
        <w:rPr>
          <w:rFonts w:ascii="Times New Roman" w:hAnsi="Times New Roman" w:cs="Times New Roman"/>
          <w:b/>
          <w:bCs/>
        </w:rPr>
        <w:t xml:space="preserve"> </w:t>
      </w:r>
      <w:r w:rsidR="00BF3E7A">
        <w:rPr>
          <w:rFonts w:ascii="Times New Roman" w:hAnsi="Times New Roman" w:cs="Times New Roman"/>
        </w:rPr>
        <w:t>p</w:t>
      </w:r>
      <w:r w:rsidRPr="00302F80" w:rsidR="00EC6EDB">
        <w:rPr>
          <w:rFonts w:ascii="Times New Roman" w:hAnsi="Times New Roman" w:cs="Times New Roman"/>
        </w:rPr>
        <w:t>aragrahvi 98 lõi</w:t>
      </w:r>
      <w:r w:rsidR="00EC6EDB">
        <w:rPr>
          <w:rFonts w:ascii="Times New Roman" w:hAnsi="Times New Roman" w:cs="Times New Roman"/>
        </w:rPr>
        <w:t>ge</w:t>
      </w:r>
      <w:r w:rsidRPr="00302F80" w:rsidR="00EC6EDB">
        <w:rPr>
          <w:rFonts w:ascii="Times New Roman" w:hAnsi="Times New Roman" w:cs="Times New Roman"/>
        </w:rPr>
        <w:t xml:space="preserve"> 4</w:t>
      </w:r>
      <w:r w:rsidR="00EC6EDB">
        <w:rPr>
          <w:rFonts w:ascii="Times New Roman" w:hAnsi="Times New Roman" w:cs="Times New Roman"/>
        </w:rPr>
        <w:t xml:space="preserve"> muudetakse ja sõnastatakse järgmiselt:</w:t>
      </w:r>
    </w:p>
    <w:p w:rsidRPr="00302F80" w:rsidR="00EC6EDB" w:rsidP="00EC6EDB" w:rsidRDefault="00EC6EDB" w14:paraId="7CB2EAE0" w14:textId="228EE6C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„(4)</w:t>
      </w:r>
      <w:r w:rsidRPr="00302F80">
        <w:rPr>
          <w:rFonts w:ascii="Times New Roman" w:hAnsi="Times New Roman" w:cs="Times New Roman"/>
        </w:rPr>
        <w:t xml:space="preserve"> </w:t>
      </w:r>
      <w:r w:rsidRPr="00315CCC">
        <w:rPr>
          <w:rFonts w:ascii="Times New Roman" w:hAnsi="Times New Roman" w:cs="Times New Roman"/>
        </w:rPr>
        <w:t xml:space="preserve">Liikmeõiguste teostaja </w:t>
      </w:r>
      <w:r w:rsidRPr="004578A3">
        <w:rPr>
          <w:rFonts w:ascii="Times New Roman" w:hAnsi="Times New Roman" w:cs="Times New Roman"/>
        </w:rPr>
        <w:t>kujundab</w:t>
      </w:r>
      <w:r>
        <w:rPr>
          <w:rFonts w:ascii="Times New Roman" w:hAnsi="Times New Roman" w:cs="Times New Roman"/>
        </w:rPr>
        <w:t xml:space="preserve"> kord aastas</w:t>
      </w:r>
      <w:r w:rsidRPr="004578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Pr="004578A3">
        <w:rPr>
          <w:rFonts w:ascii="Times New Roman" w:hAnsi="Times New Roman" w:cs="Times New Roman"/>
        </w:rPr>
        <w:t>eisukoha mittetulundusühingule seatud eesmärkide täitmise ja liikmeõiguste teostamise kohta.</w:t>
      </w:r>
      <w:r>
        <w:rPr>
          <w:rFonts w:ascii="Times New Roman" w:hAnsi="Times New Roman" w:cs="Times New Roman"/>
        </w:rPr>
        <w:t>“</w:t>
      </w:r>
      <w:r w:rsidR="00DA4D06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76E981BE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EC6EDB" w:rsidRDefault="0033533D" w14:paraId="7723454A" w14:textId="760CD4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22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paragrahvi 98 lõiget 5 täiendatakse pärast sõna </w:t>
      </w:r>
      <w:r w:rsidR="00DA4D06">
        <w:rPr>
          <w:rFonts w:ascii="Times New Roman" w:hAnsi="Times New Roman" w:cs="Times New Roman"/>
        </w:rPr>
        <w:t>„</w:t>
      </w:r>
      <w:r w:rsidRPr="00302F80" w:rsidR="00EC6EDB">
        <w:rPr>
          <w:rFonts w:ascii="Times New Roman" w:hAnsi="Times New Roman" w:cs="Times New Roman"/>
        </w:rPr>
        <w:t>äriühingu</w:t>
      </w:r>
      <w:r w:rsidR="00EB3CD9">
        <w:rPr>
          <w:rFonts w:ascii="Times New Roman" w:hAnsi="Times New Roman" w:cs="Times New Roman"/>
        </w:rPr>
        <w:t>“</w:t>
      </w:r>
      <w:r w:rsidRPr="00302F80" w:rsidR="00EC6EDB">
        <w:rPr>
          <w:rFonts w:ascii="Times New Roman" w:hAnsi="Times New Roman" w:cs="Times New Roman"/>
        </w:rPr>
        <w:t xml:space="preserve"> sõnadega </w:t>
      </w:r>
      <w:r w:rsidR="00DA4D06">
        <w:rPr>
          <w:rFonts w:ascii="Times New Roman" w:hAnsi="Times New Roman" w:cs="Times New Roman"/>
        </w:rPr>
        <w:t>„</w:t>
      </w:r>
      <w:r w:rsidRPr="00302F80" w:rsidR="00EC6EDB">
        <w:rPr>
          <w:rFonts w:ascii="Times New Roman" w:hAnsi="Times New Roman" w:cs="Times New Roman"/>
        </w:rPr>
        <w:t>, milles riigil on otsustusõigus,</w:t>
      </w:r>
      <w:r w:rsidR="00EB3CD9">
        <w:rPr>
          <w:rFonts w:ascii="Times New Roman" w:hAnsi="Times New Roman" w:cs="Times New Roman"/>
        </w:rPr>
        <w:t>“</w:t>
      </w:r>
      <w:r w:rsidR="00DA4D06">
        <w:rPr>
          <w:rFonts w:ascii="Times New Roman" w:hAnsi="Times New Roman" w:cs="Times New Roman"/>
        </w:rPr>
        <w:t>;</w:t>
      </w:r>
    </w:p>
    <w:p w:rsidRPr="00302F80" w:rsidR="00EC6EDB" w:rsidP="00EC6EDB" w:rsidRDefault="00EC6EDB" w14:paraId="1F261E0C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EC6EDB" w:rsidP="00EC6EDB" w:rsidRDefault="0033533D" w14:paraId="145B7712" w14:textId="1AEA3C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23</w:t>
      </w:r>
      <w:r w:rsidRPr="00302F80" w:rsidR="00EC6EDB">
        <w:rPr>
          <w:rFonts w:ascii="Times New Roman" w:hAnsi="Times New Roman" w:cs="Times New Roman"/>
          <w:b/>
          <w:bCs/>
        </w:rPr>
        <w:t>)</w:t>
      </w:r>
      <w:r w:rsidRPr="00302F80" w:rsidR="00EC6EDB">
        <w:rPr>
          <w:rFonts w:ascii="Times New Roman" w:hAnsi="Times New Roman" w:cs="Times New Roman"/>
        </w:rPr>
        <w:t xml:space="preserve"> paragrahvi 98 täiendatakse lõikega 5</w:t>
      </w:r>
      <w:r w:rsidRPr="00302F80" w:rsidR="00EC6EDB">
        <w:rPr>
          <w:rFonts w:ascii="Times New Roman" w:hAnsi="Times New Roman" w:cs="Times New Roman"/>
          <w:vertAlign w:val="superscript"/>
        </w:rPr>
        <w:t>1</w:t>
      </w:r>
      <w:r w:rsidRPr="00302F80" w:rsidR="00EC6EDB">
        <w:rPr>
          <w:rFonts w:ascii="Times New Roman" w:hAnsi="Times New Roman" w:cs="Times New Roman"/>
        </w:rPr>
        <w:t xml:space="preserve"> järgmises sõnastuses:</w:t>
      </w:r>
    </w:p>
    <w:p w:rsidR="00EC6EDB" w:rsidP="00EC6EDB" w:rsidRDefault="009F4554" w14:paraId="13F3B6AC" w14:textId="0C72467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DA4D06">
        <w:rPr>
          <w:rFonts w:ascii="Times New Roman" w:hAnsi="Times New Roman" w:cs="Times New Roman"/>
        </w:rPr>
        <w:t>(5</w:t>
      </w:r>
      <w:r w:rsidRPr="00513BBA" w:rsidR="00DA4D06">
        <w:rPr>
          <w:rFonts w:ascii="Times New Roman" w:hAnsi="Times New Roman" w:cs="Times New Roman"/>
          <w:vertAlign w:val="superscript"/>
        </w:rPr>
        <w:t>1</w:t>
      </w:r>
      <w:r w:rsidR="00DA4D06">
        <w:rPr>
          <w:rFonts w:ascii="Times New Roman" w:hAnsi="Times New Roman" w:cs="Times New Roman"/>
        </w:rPr>
        <w:t xml:space="preserve">) </w:t>
      </w:r>
      <w:r w:rsidRPr="00302F80" w:rsidR="00EC6EDB">
        <w:rPr>
          <w:rFonts w:ascii="Times New Roman" w:hAnsi="Times New Roman" w:cs="Times New Roman"/>
        </w:rPr>
        <w:t xml:space="preserve">Käesoleva paragrahvi lõigetes 2–4 nimetatud seisukohad ja teave </w:t>
      </w:r>
      <w:r w:rsidR="00EC6EDB">
        <w:rPr>
          <w:rFonts w:ascii="Times New Roman" w:hAnsi="Times New Roman" w:cs="Times New Roman"/>
        </w:rPr>
        <w:t>riigi osalusega</w:t>
      </w:r>
      <w:r w:rsidDel="00F72CAF" w:rsidR="00EC6EDB">
        <w:rPr>
          <w:rFonts w:ascii="Times New Roman" w:hAnsi="Times New Roman" w:cs="Times New Roman"/>
        </w:rPr>
        <w:t xml:space="preserve"> </w:t>
      </w:r>
      <w:r w:rsidRPr="00302F80" w:rsidR="00EC6EDB">
        <w:rPr>
          <w:rFonts w:ascii="Times New Roman" w:hAnsi="Times New Roman" w:cs="Times New Roman"/>
        </w:rPr>
        <w:t xml:space="preserve">äriühingu kohta, milles riigil ei ole otsustusõigust, esitatakse Rahandusministeeriumile </w:t>
      </w:r>
      <w:r w:rsidR="00DA4D06">
        <w:rPr>
          <w:rFonts w:ascii="Times New Roman" w:hAnsi="Times New Roman" w:cs="Times New Roman"/>
        </w:rPr>
        <w:t>kümne</w:t>
      </w:r>
      <w:r w:rsidRPr="00302F80" w:rsidR="00EC6EDB">
        <w:rPr>
          <w:rFonts w:ascii="Times New Roman" w:hAnsi="Times New Roman" w:cs="Times New Roman"/>
        </w:rPr>
        <w:t xml:space="preserve"> kalendripäeva jooksul pärast majandusaasta </w:t>
      </w:r>
      <w:r w:rsidR="00DA4D06">
        <w:rPr>
          <w:rFonts w:ascii="Times New Roman" w:hAnsi="Times New Roman" w:cs="Times New Roman"/>
        </w:rPr>
        <w:t xml:space="preserve">aruande </w:t>
      </w:r>
      <w:r w:rsidRPr="00302F80" w:rsidR="00EC6EDB">
        <w:rPr>
          <w:rFonts w:ascii="Times New Roman" w:hAnsi="Times New Roman" w:cs="Times New Roman"/>
        </w:rPr>
        <w:t>kinnitamist ning avaldatakse samal ajal oma veebilehel.</w:t>
      </w:r>
      <w:r>
        <w:rPr>
          <w:rFonts w:ascii="Times New Roman" w:hAnsi="Times New Roman" w:cs="Times New Roman"/>
        </w:rPr>
        <w:t>“</w:t>
      </w:r>
      <w:r w:rsidR="003E0FDF">
        <w:rPr>
          <w:rFonts w:ascii="Times New Roman" w:hAnsi="Times New Roman" w:cs="Times New Roman"/>
        </w:rPr>
        <w:t>;</w:t>
      </w:r>
    </w:p>
    <w:p w:rsidR="005611E2" w:rsidP="00EC6EDB" w:rsidRDefault="005611E2" w14:paraId="7251E9CB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00E61" w:rsidP="00EC6EDB" w:rsidRDefault="0033533D" w14:paraId="5E895250" w14:textId="6FC52F2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24</w:t>
      </w:r>
      <w:r w:rsidRPr="00A00E61" w:rsidR="00A00E61">
        <w:rPr>
          <w:rFonts w:ascii="Times New Roman" w:hAnsi="Times New Roman" w:cs="Times New Roman"/>
          <w:b/>
          <w:bCs/>
        </w:rPr>
        <w:t>)</w:t>
      </w:r>
      <w:r w:rsidR="00A00E61">
        <w:rPr>
          <w:rFonts w:ascii="Times New Roman" w:hAnsi="Times New Roman" w:cs="Times New Roman"/>
        </w:rPr>
        <w:t xml:space="preserve"> paragrahvi 108 </w:t>
      </w:r>
      <w:r w:rsidR="00B44C32">
        <w:rPr>
          <w:rFonts w:ascii="Times New Roman" w:hAnsi="Times New Roman" w:cs="Times New Roman"/>
        </w:rPr>
        <w:t xml:space="preserve">täiendatakse lõikega </w:t>
      </w:r>
      <w:r w:rsidR="007A6F2D">
        <w:rPr>
          <w:rFonts w:ascii="Times New Roman" w:hAnsi="Times New Roman" w:cs="Times New Roman"/>
        </w:rPr>
        <w:t>12 järgmises sõnastuses:</w:t>
      </w:r>
    </w:p>
    <w:p w:rsidR="007A6F2D" w:rsidP="00EC6EDB" w:rsidRDefault="001D538D" w14:paraId="34964A91" w14:textId="6026F5D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„(12)</w:t>
      </w:r>
      <w:r w:rsidR="00943E99">
        <w:rPr>
          <w:rFonts w:ascii="Times New Roman" w:hAnsi="Times New Roman" w:cs="Times New Roman"/>
        </w:rPr>
        <w:t xml:space="preserve"> </w:t>
      </w:r>
      <w:r w:rsidRPr="006A3DEC" w:rsidR="006A3DEC">
        <w:rPr>
          <w:rFonts w:ascii="Times New Roman" w:hAnsi="Times New Roman" w:cs="Times New Roman"/>
        </w:rPr>
        <w:t>Osaluse valitsejad ja asutajaõiguste teostajad viivad riigi osalusega</w:t>
      </w:r>
      <w:r w:rsidR="006A3DEC">
        <w:rPr>
          <w:rFonts w:ascii="Times New Roman" w:hAnsi="Times New Roman" w:cs="Times New Roman"/>
        </w:rPr>
        <w:t xml:space="preserve"> </w:t>
      </w:r>
      <w:r w:rsidR="00943E99">
        <w:rPr>
          <w:rFonts w:ascii="Times New Roman" w:hAnsi="Times New Roman" w:cs="Times New Roman"/>
        </w:rPr>
        <w:t xml:space="preserve">äriühingute ja </w:t>
      </w:r>
      <w:r w:rsidR="002F08DE">
        <w:rPr>
          <w:rFonts w:ascii="Times New Roman" w:hAnsi="Times New Roman" w:cs="Times New Roman"/>
        </w:rPr>
        <w:t xml:space="preserve">riigi asutatud </w:t>
      </w:r>
      <w:r w:rsidR="00943E99">
        <w:rPr>
          <w:rFonts w:ascii="Times New Roman" w:hAnsi="Times New Roman" w:cs="Times New Roman"/>
        </w:rPr>
        <w:t xml:space="preserve">sihtasutuste </w:t>
      </w:r>
      <w:r w:rsidR="00FE2462">
        <w:rPr>
          <w:rFonts w:ascii="Times New Roman" w:hAnsi="Times New Roman" w:cs="Times New Roman"/>
        </w:rPr>
        <w:t>põhikirja</w:t>
      </w:r>
      <w:r w:rsidRPr="005A6CCD" w:rsidR="005A6CCD">
        <w:rPr>
          <w:rFonts w:ascii="Times New Roman" w:hAnsi="Times New Roman" w:cs="Times New Roman"/>
        </w:rPr>
        <w:t xml:space="preserve">d käesoleva seaduse </w:t>
      </w:r>
      <w:r w:rsidR="00FF2496">
        <w:rPr>
          <w:rFonts w:ascii="Times New Roman" w:hAnsi="Times New Roman" w:cs="Times New Roman"/>
        </w:rPr>
        <w:t>2026.</w:t>
      </w:r>
      <w:r w:rsidRPr="005A6CCD" w:rsidR="005A6CCD">
        <w:rPr>
          <w:rFonts w:ascii="Times New Roman" w:hAnsi="Times New Roman" w:cs="Times New Roman"/>
        </w:rPr>
        <w:t xml:space="preserve"> aasta </w:t>
      </w:r>
      <w:r w:rsidR="00FF2496">
        <w:rPr>
          <w:rFonts w:ascii="Times New Roman" w:hAnsi="Times New Roman" w:cs="Times New Roman"/>
        </w:rPr>
        <w:t>1. aprillil</w:t>
      </w:r>
      <w:r w:rsidRPr="005A6CCD" w:rsidR="005A6CCD">
        <w:rPr>
          <w:rFonts w:ascii="Times New Roman" w:hAnsi="Times New Roman" w:cs="Times New Roman"/>
        </w:rPr>
        <w:t xml:space="preserve"> jõustuva redaktsiooniga vastavusse hiljemalt </w:t>
      </w:r>
      <w:r w:rsidR="00FE2462">
        <w:rPr>
          <w:rFonts w:ascii="Times New Roman" w:hAnsi="Times New Roman" w:cs="Times New Roman"/>
        </w:rPr>
        <w:t>2026.</w:t>
      </w:r>
      <w:r w:rsidR="004E3680">
        <w:rPr>
          <w:rFonts w:ascii="Times New Roman" w:hAnsi="Times New Roman" w:cs="Times New Roman"/>
        </w:rPr>
        <w:t xml:space="preserve"> aasta </w:t>
      </w:r>
      <w:r w:rsidR="00B94617">
        <w:rPr>
          <w:rFonts w:ascii="Times New Roman" w:hAnsi="Times New Roman" w:cs="Times New Roman"/>
        </w:rPr>
        <w:t>30. juuniks.</w:t>
      </w:r>
      <w:r w:rsidR="00FE2462">
        <w:rPr>
          <w:rFonts w:ascii="Times New Roman" w:hAnsi="Times New Roman" w:cs="Times New Roman"/>
        </w:rPr>
        <w:t>“</w:t>
      </w:r>
      <w:r w:rsidR="003E0FDF">
        <w:rPr>
          <w:rFonts w:ascii="Times New Roman" w:hAnsi="Times New Roman" w:cs="Times New Roman"/>
        </w:rPr>
        <w:t>.</w:t>
      </w:r>
    </w:p>
    <w:p w:rsidR="005611E2" w:rsidP="00EC6EDB" w:rsidRDefault="005611E2" w14:paraId="7C67E074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7F5C" w:rsidP="00EC6EDB" w:rsidRDefault="00787F5C" w14:paraId="5C4F1218" w14:textId="5DAF9D5D" w14:noSpellErr="1">
      <w:pPr>
        <w:spacing w:after="0" w:line="240" w:lineRule="auto"/>
        <w:jc w:val="both"/>
        <w:rPr>
          <w:rFonts w:ascii="Times New Roman" w:hAnsi="Times New Roman" w:cs="Times New Roman"/>
        </w:rPr>
      </w:pPr>
      <w:r w:rsidRPr="62F59249" w:rsidR="00787F5C">
        <w:rPr>
          <w:rFonts w:ascii="Times New Roman" w:hAnsi="Times New Roman" w:cs="Times New Roman"/>
          <w:b w:val="1"/>
          <w:bCs w:val="1"/>
        </w:rPr>
        <w:t>§ 2.</w:t>
      </w:r>
      <w:r w:rsidRPr="62F59249" w:rsidR="00787F5C">
        <w:rPr>
          <w:rFonts w:ascii="Times New Roman" w:hAnsi="Times New Roman" w:cs="Times New Roman"/>
        </w:rPr>
        <w:t xml:space="preserve"> </w:t>
      </w:r>
      <w:commentRangeStart w:id="860449428"/>
      <w:r w:rsidRPr="62F59249" w:rsidR="0065070F">
        <w:rPr>
          <w:rFonts w:ascii="Times New Roman" w:hAnsi="Times New Roman" w:cs="Times New Roman"/>
        </w:rPr>
        <w:t>Seadus jõustub 2026. aasta 1. aprillil.</w:t>
      </w:r>
      <w:commentRangeEnd w:id="860449428"/>
      <w:r>
        <w:rPr>
          <w:rStyle w:val="CommentReference"/>
        </w:rPr>
        <w:commentReference w:id="860449428"/>
      </w:r>
    </w:p>
    <w:p w:rsidR="005611E2" w:rsidP="00EC6EDB" w:rsidRDefault="005611E2" w14:paraId="76705232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070F" w:rsidP="00EC6EDB" w:rsidRDefault="0065070F" w14:paraId="740C721A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611E2" w:rsidP="00EC6EDB" w:rsidRDefault="000152AE" w14:paraId="15D2A646" w14:textId="6BE836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Lauri Hussar</w:t>
      </w:r>
    </w:p>
    <w:p w:rsidR="0068547E" w:rsidP="00EC6EDB" w:rsidRDefault="0068547E" w14:paraId="1626937A" w14:textId="4B40618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Riigikogu esimees</w:t>
      </w:r>
    </w:p>
    <w:p w:rsidR="0068547E" w:rsidP="00EC6EDB" w:rsidRDefault="0068547E" w14:paraId="7F455ECC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547E" w:rsidP="00EC6EDB" w:rsidRDefault="001264DF" w14:paraId="165AE54E" w14:textId="17814BC4">
      <w:pPr>
        <w:pBdr>
          <w:bottom w:val="single" w:color="auto" w:sz="12" w:space="1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1264DF">
        <w:rPr>
          <w:rFonts w:ascii="Times New Roman" w:hAnsi="Times New Roman" w:cs="Times New Roman"/>
        </w:rPr>
        <w:t>Tallinn, „.....“....................202</w:t>
      </w:r>
      <w:r>
        <w:rPr>
          <w:rFonts w:ascii="Times New Roman" w:hAnsi="Times New Roman" w:cs="Times New Roman"/>
        </w:rPr>
        <w:t>5</w:t>
      </w:r>
      <w:r w:rsidRPr="001264DF">
        <w:rPr>
          <w:rFonts w:ascii="Times New Roman" w:hAnsi="Times New Roman" w:cs="Times New Roman"/>
        </w:rPr>
        <w:t>. a</w:t>
      </w:r>
    </w:p>
    <w:p w:rsidR="00396A90" w:rsidP="00EC6EDB" w:rsidRDefault="00396A90" w14:paraId="41B73EC4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264DF" w:rsidP="00EC6EDB" w:rsidRDefault="001264DF" w14:paraId="47E8C4DA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547E" w:rsidP="00EC6EDB" w:rsidRDefault="00576427" w14:paraId="1622D5FC" w14:textId="0736B9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Algatab Vabariigi Valitsus</w:t>
      </w:r>
      <w:r w:rsidRPr="00940E09" w:rsidR="00940E09">
        <w:rPr>
          <w:rFonts w:ascii="Times New Roman" w:hAnsi="Times New Roman" w:cs="Times New Roman"/>
        </w:rPr>
        <w:t xml:space="preserve"> „.....“.......................202</w:t>
      </w:r>
      <w:r w:rsidR="00940E09">
        <w:rPr>
          <w:rFonts w:ascii="Times New Roman" w:hAnsi="Times New Roman" w:cs="Times New Roman"/>
        </w:rPr>
        <w:t>5</w:t>
      </w:r>
      <w:r w:rsidRPr="00940E09" w:rsidR="00940E09">
        <w:rPr>
          <w:rFonts w:ascii="Times New Roman" w:hAnsi="Times New Roman" w:cs="Times New Roman"/>
        </w:rPr>
        <w:t>. a</w:t>
      </w:r>
    </w:p>
    <w:p w:rsidR="00940E09" w:rsidP="00EC6EDB" w:rsidRDefault="00940E09" w14:paraId="2A34CA80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302F80" w:rsidR="00940E09" w:rsidP="00EC6EDB" w:rsidRDefault="009E3132" w14:paraId="09EBB87F" w14:textId="5EDB3BE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940E09" w:rsidR="00940E09">
        <w:rPr>
          <w:rFonts w:ascii="Times New Roman" w:hAnsi="Times New Roman" w:cs="Times New Roman"/>
        </w:rPr>
        <w:t>allkirjastatud digitaalselt</w:t>
      </w:r>
      <w:r>
        <w:rPr>
          <w:rFonts w:ascii="Times New Roman" w:hAnsi="Times New Roman" w:cs="Times New Roman"/>
        </w:rPr>
        <w:t>)</w:t>
      </w:r>
    </w:p>
    <w:sectPr w:rsidRPr="00302F80" w:rsidR="00940E09" w:rsidSect="00F5582D">
      <w:footerReference w:type="default" r:id="rId15"/>
      <w:pgSz w:w="11906" w:h="16838" w:orient="portrait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IM" w:author="Inge Mehide - JUSTDIGI" w:date="2025-09-01T12:06:00Z" w:id="0">
    <w:p w:rsidR="008354B3" w:rsidP="008354B3" w:rsidRDefault="008354B3" w14:paraId="431B14F6" w14:textId="77777777">
      <w:pPr>
        <w:pStyle w:val="Kommentaaritekst"/>
      </w:pPr>
      <w:r>
        <w:rPr>
          <w:rStyle w:val="Kommentaariviide"/>
        </w:rPr>
        <w:annotationRef/>
      </w:r>
      <w:r>
        <w:t xml:space="preserve">Koma asemel peab olema sidesõna </w:t>
      </w:r>
      <w:r>
        <w:rPr>
          <w:i/>
          <w:iCs/>
        </w:rPr>
        <w:t>ja</w:t>
      </w:r>
      <w:r>
        <w:t>.</w:t>
      </w:r>
    </w:p>
  </w:comment>
  <w:comment w:initials="IM" w:author="Inge Mehide - JUSTDIGI" w:date="2025-09-01T12:06:00Z" w:id="3">
    <w:p w:rsidR="0002171A" w:rsidP="0002171A" w:rsidRDefault="0002171A" w14:paraId="501AD2D3" w14:textId="2A07B807">
      <w:pPr>
        <w:pStyle w:val="Kommentaaritekst"/>
      </w:pPr>
      <w:r>
        <w:rPr>
          <w:rStyle w:val="Kommentaariviide"/>
        </w:rPr>
        <w:annotationRef/>
      </w:r>
      <w:r>
        <w:t>Lisada punkt.</w:t>
      </w:r>
    </w:p>
  </w:comment>
  <w:comment w:initials="IM" w:author="Inge Mehide - JUSTDIGI" w:date="2025-09-01T12:09:00Z" w:id="7">
    <w:p w:rsidR="00635C88" w:rsidP="00635C88" w:rsidRDefault="00635C88" w14:paraId="0C10A02E" w14:textId="77777777">
      <w:pPr>
        <w:pStyle w:val="Kommentaaritekst"/>
      </w:pPr>
      <w:r>
        <w:rPr>
          <w:rStyle w:val="Kommentaariviide"/>
        </w:rPr>
        <w:annotationRef/>
      </w:r>
      <w:r>
        <w:t xml:space="preserve">Koma asemel peab olema </w:t>
      </w:r>
      <w:r>
        <w:rPr>
          <w:i/>
          <w:iCs/>
        </w:rPr>
        <w:t>ja</w:t>
      </w:r>
      <w:r>
        <w:t>.</w:t>
      </w:r>
    </w:p>
  </w:comment>
  <w:comment w:initials="IM" w:author="Inge Mehide - JUSTDIGI" w:date="2025-09-01T12:10:00Z" w:id="9">
    <w:p w:rsidR="001F2B7F" w:rsidP="001F2B7F" w:rsidRDefault="001F2B7F" w14:paraId="6C152682" w14:textId="77777777">
      <w:pPr>
        <w:pStyle w:val="Kommentaaritekst"/>
      </w:pPr>
      <w:r>
        <w:rPr>
          <w:rStyle w:val="Kommentaariviide"/>
        </w:rPr>
        <w:annotationRef/>
      </w:r>
      <w:r>
        <w:t>Lisada punkt.</w:t>
      </w:r>
    </w:p>
  </w:comment>
  <w:comment w:initials="IM" w:author="Inge Mehide - JUSTDIGI" w:date="2025-09-01T15:11:00Z" w:id="17">
    <w:p w:rsidR="00D9209E" w:rsidP="00D9209E" w:rsidRDefault="00D9209E" w14:paraId="6965406B" w14:textId="77777777">
      <w:pPr>
        <w:pStyle w:val="Kommentaaritekst"/>
      </w:pPr>
      <w:r>
        <w:rPr>
          <w:rStyle w:val="Kommentaariviide"/>
        </w:rPr>
        <w:annotationRef/>
      </w:r>
      <w:r>
        <w:t xml:space="preserve">Järelevalvet tehakse, </w:t>
      </w:r>
      <w:r>
        <w:rPr>
          <w:i/>
          <w:iCs/>
        </w:rPr>
        <w:t xml:space="preserve">teostama </w:t>
      </w:r>
      <w:r>
        <w:t>on kantseliitlik.</w:t>
      </w:r>
    </w:p>
  </w:comment>
  <w:comment w:initials="IM" w:author="Inge Mehide - JUSTDIGI" w:date="2025-09-01T15:11:00Z" w:id="22">
    <w:p w:rsidR="001A01DE" w:rsidP="001A01DE" w:rsidRDefault="001A01DE" w14:paraId="1B977C2B" w14:textId="2723D6CA">
      <w:pPr>
        <w:pStyle w:val="Kommentaaritekst"/>
      </w:pPr>
      <w:r>
        <w:rPr>
          <w:rStyle w:val="Kommentaariviide"/>
        </w:rPr>
        <w:annotationRef/>
      </w:r>
      <w:r>
        <w:t>Siin tuleb kasutada sidesõna, mitte koma.</w:t>
      </w:r>
    </w:p>
  </w:comment>
  <w:comment xmlns:w="http://schemas.openxmlformats.org/wordprocessingml/2006/main" w:initials="MJ" w:author="Markus Ühtigi - JUSTDIGI" w:date="2025-09-08T10:28:31" w:id="1050593855">
    <w:p xmlns:w14="http://schemas.microsoft.com/office/word/2010/wordml" xmlns:w="http://schemas.openxmlformats.org/wordprocessingml/2006/main" w:rsidR="27E61C89" w:rsidRDefault="6E0FBA75" w14:paraId="6972A984" w14:textId="49B4A3ED">
      <w:pPr>
        <w:pStyle w:val="CommentText"/>
      </w:pPr>
      <w:r>
        <w:rPr>
          <w:rStyle w:val="CommentReference"/>
        </w:rPr>
        <w:annotationRef/>
      </w:r>
      <w:r w:rsidRPr="05EF61F3" w:rsidR="517BFC7C">
        <w:t>Kehtiv § 99 lg 2 viitab sellele kehtetuks tunnistatavale sättele. Arvestada sellega käesoleva eelnõu puhul.</w:t>
      </w:r>
    </w:p>
  </w:comment>
  <w:comment xmlns:w="http://schemas.openxmlformats.org/wordprocessingml/2006/main" w:initials="MJ" w:author="Markus Ühtigi - JUSTDIGI" w:date="2025-09-08T10:30:52" w:id="1805869480">
    <w:p xmlns:w14="http://schemas.microsoft.com/office/word/2010/wordml" xmlns:w="http://schemas.openxmlformats.org/wordprocessingml/2006/main" w:rsidR="20F9AA5F" w:rsidRDefault="417271A1" w14:paraId="6288D4B0" w14:textId="44D4E94B">
      <w:pPr>
        <w:pStyle w:val="CommentText"/>
      </w:pPr>
      <w:r>
        <w:rPr>
          <w:rStyle w:val="CommentReference"/>
        </w:rPr>
        <w:annotationRef/>
      </w:r>
      <w:r w:rsidRPr="5FD6DED8" w:rsidR="4ED380E7">
        <w:t>Vajalik oleks märkida siin veel eelnõu versiooni kuupäev. Vt HÕNTE käsiraamat lk 58 p 1 selgitus.</w:t>
      </w:r>
    </w:p>
  </w:comment>
  <w:comment xmlns:w="http://schemas.openxmlformats.org/wordprocessingml/2006/main" w:initials="MJ" w:author="Markus Ühtigi - JUSTDIGI" w:date="2025-09-08T10:51:23" w:id="1831744738">
    <w:p xmlns:w14="http://schemas.microsoft.com/office/word/2010/wordml" xmlns:w="http://schemas.openxmlformats.org/wordprocessingml/2006/main" w:rsidR="7BB323D9" w:rsidRDefault="1D9D2BB8" w14:paraId="4C4697A5" w14:textId="4087B74D">
      <w:pPr>
        <w:pStyle w:val="CommentText"/>
      </w:pPr>
      <w:r>
        <w:rPr>
          <w:rStyle w:val="CommentReference"/>
        </w:rPr>
        <w:annotationRef/>
      </w:r>
      <w:r w:rsidRPr="4B13FAE9" w:rsidR="0A8BD21C">
        <w:t>Sellele kehtetuks tunnistatavale punktile viitab kehtiv § 108 lg 5. Palun sellega käesoleva eelnõu puhul arvestada.</w:t>
      </w:r>
    </w:p>
  </w:comment>
  <w:comment xmlns:w="http://schemas.openxmlformats.org/wordprocessingml/2006/main" w:initials="MJ" w:author="Markus Ühtigi - JUSTDIGI" w:date="2025-09-08T10:56:39" w:id="860449428">
    <w:p xmlns:w14="http://schemas.microsoft.com/office/word/2010/wordml" xmlns:w="http://schemas.openxmlformats.org/wordprocessingml/2006/main" w:rsidR="2E15384A" w:rsidRDefault="372A9827" w14:paraId="459652EE" w14:textId="5DF85B89">
      <w:pPr>
        <w:pStyle w:val="CommentText"/>
      </w:pPr>
      <w:r>
        <w:rPr>
          <w:rStyle w:val="CommentReference"/>
        </w:rPr>
        <w:annotationRef/>
      </w:r>
      <w:r w:rsidRPr="197E01BB" w:rsidR="3DDA24C2">
        <w:t>Peab olema "Käesolev seadus...". Vt näiteks HÕNTE käsiraamat lk 32 näide.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31B14F6"/>
  <w15:commentEx w15:done="0" w15:paraId="501AD2D3"/>
  <w15:commentEx w15:done="0" w15:paraId="0C10A02E"/>
  <w15:commentEx w15:done="0" w15:paraId="6C152682"/>
  <w15:commentEx w15:done="0" w15:paraId="6965406B"/>
  <w15:commentEx w15:done="0" w15:paraId="1B977C2B"/>
  <w15:commentEx w15:done="0" w15:paraId="6972A984"/>
  <w15:commentEx w15:done="0" w15:paraId="6288D4B0"/>
  <w15:commentEx w15:done="0" w15:paraId="4C4697A5"/>
  <w15:commentEx w15:done="0" w15:paraId="459652EE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07AC0F8" w16cex:dateUtc="2025-09-01T09:06:00Z"/>
  <w16cex:commentExtensible w16cex:durableId="0619B3FE" w16cex:dateUtc="2025-09-01T09:06:00Z"/>
  <w16cex:commentExtensible w16cex:durableId="0D7A2B0F" w16cex:dateUtc="2025-09-01T09:09:00Z"/>
  <w16cex:commentExtensible w16cex:durableId="3C92925C" w16cex:dateUtc="2025-09-01T09:10:00Z"/>
  <w16cex:commentExtensible w16cex:durableId="19E981D6" w16cex:dateUtc="2025-09-01T12:11:00Z"/>
  <w16cex:commentExtensible w16cex:durableId="6081F7FD" w16cex:dateUtc="2025-09-01T12:11:00Z"/>
  <w16cex:commentExtensible w16cex:durableId="15FF3387" w16cex:dateUtc="2025-09-08T07:28:31.995Z"/>
  <w16cex:commentExtensible w16cex:durableId="51047B3F" w16cex:dateUtc="2025-09-08T07:30:52.914Z"/>
  <w16cex:commentExtensible w16cex:durableId="73DA98B7" w16cex:dateUtc="2025-09-08T07:51:23.182Z"/>
  <w16cex:commentExtensible w16cex:durableId="01C46A47" w16cex:dateUtc="2025-09-08T07:56:39.69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31B14F6" w16cid:durableId="207AC0F8"/>
  <w16cid:commentId w16cid:paraId="501AD2D3" w16cid:durableId="0619B3FE"/>
  <w16cid:commentId w16cid:paraId="0C10A02E" w16cid:durableId="0D7A2B0F"/>
  <w16cid:commentId w16cid:paraId="6C152682" w16cid:durableId="3C92925C"/>
  <w16cid:commentId w16cid:paraId="6965406B" w16cid:durableId="19E981D6"/>
  <w16cid:commentId w16cid:paraId="1B977C2B" w16cid:durableId="6081F7FD"/>
  <w16cid:commentId w16cid:paraId="6972A984" w16cid:durableId="15FF3387"/>
  <w16cid:commentId w16cid:paraId="6288D4B0" w16cid:durableId="51047B3F"/>
  <w16cid:commentId w16cid:paraId="4C4697A5" w16cid:durableId="73DA98B7"/>
  <w16cid:commentId w16cid:paraId="459652EE" w16cid:durableId="01C46A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F13BB" w:rsidP="008B4365" w:rsidRDefault="008F13BB" w14:paraId="083099BC" w14:textId="77777777">
      <w:pPr>
        <w:spacing w:after="0" w:line="240" w:lineRule="auto"/>
      </w:pPr>
      <w:r>
        <w:separator/>
      </w:r>
    </w:p>
  </w:endnote>
  <w:endnote w:type="continuationSeparator" w:id="0">
    <w:p w:rsidR="008F13BB" w:rsidP="008B4365" w:rsidRDefault="008F13BB" w14:paraId="7FE1859B" w14:textId="77777777">
      <w:pPr>
        <w:spacing w:after="0" w:line="240" w:lineRule="auto"/>
      </w:pPr>
      <w:r>
        <w:continuationSeparator/>
      </w:r>
    </w:p>
  </w:endnote>
  <w:endnote w:type="continuationNotice" w:id="1">
    <w:p w:rsidR="008F13BB" w:rsidRDefault="008F13BB" w14:paraId="7BFC7D5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337110184"/>
      <w:docPartObj>
        <w:docPartGallery w:val="Page Numbers (Bottom of Page)"/>
        <w:docPartUnique/>
      </w:docPartObj>
    </w:sdtPr>
    <w:sdtContent>
      <w:p w:rsidRPr="00A7497F" w:rsidR="008B4365" w:rsidP="00F5582D" w:rsidRDefault="00A7497F" w14:paraId="4093DA30" w14:textId="47DE3E0C">
        <w:pPr>
          <w:pStyle w:val="Jalus"/>
          <w:jc w:val="center"/>
          <w:rPr>
            <w:rFonts w:ascii="Times New Roman" w:hAnsi="Times New Roman" w:cs="Times New Roman"/>
          </w:rPr>
        </w:pPr>
        <w:r w:rsidRPr="00A7497F">
          <w:rPr>
            <w:rFonts w:ascii="Times New Roman" w:hAnsi="Times New Roman" w:cs="Times New Roman"/>
          </w:rPr>
          <w:fldChar w:fldCharType="begin"/>
        </w:r>
        <w:r w:rsidRPr="00A7497F">
          <w:rPr>
            <w:rFonts w:ascii="Times New Roman" w:hAnsi="Times New Roman" w:cs="Times New Roman"/>
          </w:rPr>
          <w:instrText>PAGE   \* MERGEFORMAT</w:instrText>
        </w:r>
        <w:r w:rsidRPr="00A7497F">
          <w:rPr>
            <w:rFonts w:ascii="Times New Roman" w:hAnsi="Times New Roman" w:cs="Times New Roman"/>
          </w:rPr>
          <w:fldChar w:fldCharType="separate"/>
        </w:r>
        <w:r w:rsidRPr="00A7497F">
          <w:rPr>
            <w:rFonts w:ascii="Times New Roman" w:hAnsi="Times New Roman" w:cs="Times New Roman"/>
          </w:rPr>
          <w:t>2</w:t>
        </w:r>
        <w:r w:rsidRPr="00A7497F">
          <w:rPr>
            <w:rFonts w:ascii="Times New Roman" w:hAnsi="Times New Roman" w:cs="Times New Roman"/>
          </w:rPr>
          <w:fldChar w:fldCharType="end"/>
        </w:r>
      </w:p>
    </w:sdtContent>
    <w:sdtEndPr>
      <w:rPr>
        <w:rFonts w:ascii="Times New Roman" w:hAnsi="Times New Roman" w:cs="Times New Roman"/>
      </w:rPr>
    </w:sdtEndPr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F13BB" w:rsidP="008B4365" w:rsidRDefault="008F13BB" w14:paraId="2093B60B" w14:textId="77777777">
      <w:pPr>
        <w:spacing w:after="0" w:line="240" w:lineRule="auto"/>
      </w:pPr>
      <w:r>
        <w:separator/>
      </w:r>
    </w:p>
  </w:footnote>
  <w:footnote w:type="continuationSeparator" w:id="0">
    <w:p w:rsidR="008F13BB" w:rsidP="008B4365" w:rsidRDefault="008F13BB" w14:paraId="7CFA0215" w14:textId="77777777">
      <w:pPr>
        <w:spacing w:after="0" w:line="240" w:lineRule="auto"/>
      </w:pPr>
      <w:r>
        <w:continuationSeparator/>
      </w:r>
    </w:p>
  </w:footnote>
  <w:footnote w:type="continuationNotice" w:id="1">
    <w:p w:rsidR="008F13BB" w:rsidRDefault="008F13BB" w14:paraId="04D27CC9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C738D"/>
    <w:multiLevelType w:val="hybridMultilevel"/>
    <w:tmpl w:val="F33E5748"/>
    <w:lvl w:ilvl="0" w:tplc="D3B689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A0CB2"/>
    <w:multiLevelType w:val="hybridMultilevel"/>
    <w:tmpl w:val="81C84900"/>
    <w:lvl w:ilvl="0" w:tplc="9120E01E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C172526"/>
    <w:multiLevelType w:val="hybridMultilevel"/>
    <w:tmpl w:val="A1560EDA"/>
    <w:lvl w:ilvl="0" w:tplc="27E6EF08">
      <w:start w:val="1"/>
      <w:numFmt w:val="decimal"/>
      <w:lvlText w:val="%1)"/>
      <w:lvlJc w:val="left"/>
      <w:pPr>
        <w:ind w:left="1020" w:hanging="360"/>
      </w:pPr>
    </w:lvl>
    <w:lvl w:ilvl="1" w:tplc="B442FD32">
      <w:start w:val="1"/>
      <w:numFmt w:val="decimal"/>
      <w:lvlText w:val="%2)"/>
      <w:lvlJc w:val="left"/>
      <w:pPr>
        <w:ind w:left="1020" w:hanging="360"/>
      </w:pPr>
    </w:lvl>
    <w:lvl w:ilvl="2" w:tplc="2BE07880">
      <w:start w:val="1"/>
      <w:numFmt w:val="decimal"/>
      <w:lvlText w:val="%3)"/>
      <w:lvlJc w:val="left"/>
      <w:pPr>
        <w:ind w:left="1020" w:hanging="360"/>
      </w:pPr>
    </w:lvl>
    <w:lvl w:ilvl="3" w:tplc="4A6C935C">
      <w:start w:val="1"/>
      <w:numFmt w:val="decimal"/>
      <w:lvlText w:val="%4)"/>
      <w:lvlJc w:val="left"/>
      <w:pPr>
        <w:ind w:left="1020" w:hanging="360"/>
      </w:pPr>
    </w:lvl>
    <w:lvl w:ilvl="4" w:tplc="AAAACB94">
      <w:start w:val="1"/>
      <w:numFmt w:val="decimal"/>
      <w:lvlText w:val="%5)"/>
      <w:lvlJc w:val="left"/>
      <w:pPr>
        <w:ind w:left="1020" w:hanging="360"/>
      </w:pPr>
    </w:lvl>
    <w:lvl w:ilvl="5" w:tplc="632E784A">
      <w:start w:val="1"/>
      <w:numFmt w:val="decimal"/>
      <w:lvlText w:val="%6)"/>
      <w:lvlJc w:val="left"/>
      <w:pPr>
        <w:ind w:left="1020" w:hanging="360"/>
      </w:pPr>
    </w:lvl>
    <w:lvl w:ilvl="6" w:tplc="34B221FC">
      <w:start w:val="1"/>
      <w:numFmt w:val="decimal"/>
      <w:lvlText w:val="%7)"/>
      <w:lvlJc w:val="left"/>
      <w:pPr>
        <w:ind w:left="1020" w:hanging="360"/>
      </w:pPr>
    </w:lvl>
    <w:lvl w:ilvl="7" w:tplc="4B766F6C">
      <w:start w:val="1"/>
      <w:numFmt w:val="decimal"/>
      <w:lvlText w:val="%8)"/>
      <w:lvlJc w:val="left"/>
      <w:pPr>
        <w:ind w:left="1020" w:hanging="360"/>
      </w:pPr>
    </w:lvl>
    <w:lvl w:ilvl="8" w:tplc="0F6E5DE4">
      <w:start w:val="1"/>
      <w:numFmt w:val="decimal"/>
      <w:lvlText w:val="%9)"/>
      <w:lvlJc w:val="left"/>
      <w:pPr>
        <w:ind w:left="1020" w:hanging="360"/>
      </w:pPr>
    </w:lvl>
  </w:abstractNum>
  <w:num w:numId="1" w16cid:durableId="1531912011">
    <w:abstractNumId w:val="1"/>
  </w:num>
  <w:num w:numId="2" w16cid:durableId="1776830414">
    <w:abstractNumId w:val="0"/>
  </w:num>
  <w:num w:numId="3" w16cid:durableId="1197082474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Inge Mehide - JUSTDIGI">
    <w15:presenceInfo w15:providerId="AD" w15:userId="S::inge.mehide@justdigi.ee::1eca034a-f563-49f5-9c71-9e46c56faaec"/>
  </w15:person>
  <w15:person w15:author="Markus Ühtigi - JUSTDIGI">
    <w15:presenceInfo w15:providerId="AD" w15:userId="S::markus.yhtigi@justdigi.ee::e1f19cc9-ee5a-433d-8ca6-434617a5eb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dirty"/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DB"/>
    <w:rsid w:val="000152AE"/>
    <w:rsid w:val="0002061D"/>
    <w:rsid w:val="0002171A"/>
    <w:rsid w:val="0003273C"/>
    <w:rsid w:val="00036FA9"/>
    <w:rsid w:val="0004324E"/>
    <w:rsid w:val="00050E44"/>
    <w:rsid w:val="00053ABF"/>
    <w:rsid w:val="00055877"/>
    <w:rsid w:val="000611BA"/>
    <w:rsid w:val="000735A4"/>
    <w:rsid w:val="00083502"/>
    <w:rsid w:val="00096C54"/>
    <w:rsid w:val="000A16F2"/>
    <w:rsid w:val="000A33D2"/>
    <w:rsid w:val="000A73C7"/>
    <w:rsid w:val="000A7624"/>
    <w:rsid w:val="000B0925"/>
    <w:rsid w:val="000B0F61"/>
    <w:rsid w:val="000D2F2D"/>
    <w:rsid w:val="000D2F56"/>
    <w:rsid w:val="000E10B9"/>
    <w:rsid w:val="000E2EC0"/>
    <w:rsid w:val="000F2EBA"/>
    <w:rsid w:val="000F3699"/>
    <w:rsid w:val="00103606"/>
    <w:rsid w:val="001105B4"/>
    <w:rsid w:val="00110C71"/>
    <w:rsid w:val="00123CD7"/>
    <w:rsid w:val="001264DF"/>
    <w:rsid w:val="00127056"/>
    <w:rsid w:val="00133722"/>
    <w:rsid w:val="00142070"/>
    <w:rsid w:val="00146D3C"/>
    <w:rsid w:val="00175F13"/>
    <w:rsid w:val="00181656"/>
    <w:rsid w:val="00181A7C"/>
    <w:rsid w:val="001832F9"/>
    <w:rsid w:val="00186E0B"/>
    <w:rsid w:val="001A01DE"/>
    <w:rsid w:val="001A176B"/>
    <w:rsid w:val="001A1DD4"/>
    <w:rsid w:val="001B78C8"/>
    <w:rsid w:val="001C1B87"/>
    <w:rsid w:val="001C4574"/>
    <w:rsid w:val="001D538D"/>
    <w:rsid w:val="001F0900"/>
    <w:rsid w:val="001F1549"/>
    <w:rsid w:val="001F2B7F"/>
    <w:rsid w:val="001F78FF"/>
    <w:rsid w:val="00206D85"/>
    <w:rsid w:val="0022446F"/>
    <w:rsid w:val="00226C5A"/>
    <w:rsid w:val="0023583A"/>
    <w:rsid w:val="00235E73"/>
    <w:rsid w:val="002410C4"/>
    <w:rsid w:val="002411C5"/>
    <w:rsid w:val="002500C1"/>
    <w:rsid w:val="00251FD5"/>
    <w:rsid w:val="00253461"/>
    <w:rsid w:val="002561C3"/>
    <w:rsid w:val="002569A3"/>
    <w:rsid w:val="0026413A"/>
    <w:rsid w:val="00267C4A"/>
    <w:rsid w:val="002774B4"/>
    <w:rsid w:val="002810B4"/>
    <w:rsid w:val="002819E0"/>
    <w:rsid w:val="00297D2A"/>
    <w:rsid w:val="002A328C"/>
    <w:rsid w:val="002B61FC"/>
    <w:rsid w:val="002C5D28"/>
    <w:rsid w:val="002D7E2C"/>
    <w:rsid w:val="002E1958"/>
    <w:rsid w:val="002F08DE"/>
    <w:rsid w:val="002F4FE8"/>
    <w:rsid w:val="00302DF6"/>
    <w:rsid w:val="00306A89"/>
    <w:rsid w:val="003121C5"/>
    <w:rsid w:val="0033533D"/>
    <w:rsid w:val="0034730F"/>
    <w:rsid w:val="003777A8"/>
    <w:rsid w:val="00384531"/>
    <w:rsid w:val="00385DAD"/>
    <w:rsid w:val="00394580"/>
    <w:rsid w:val="00396A90"/>
    <w:rsid w:val="003A1EEE"/>
    <w:rsid w:val="003A2513"/>
    <w:rsid w:val="003B478D"/>
    <w:rsid w:val="003B61BE"/>
    <w:rsid w:val="003C7285"/>
    <w:rsid w:val="003D18B7"/>
    <w:rsid w:val="003E0FDF"/>
    <w:rsid w:val="003E25DB"/>
    <w:rsid w:val="003E7FF1"/>
    <w:rsid w:val="004016F3"/>
    <w:rsid w:val="00402AE9"/>
    <w:rsid w:val="004232CD"/>
    <w:rsid w:val="004246FB"/>
    <w:rsid w:val="00426ADA"/>
    <w:rsid w:val="00431732"/>
    <w:rsid w:val="00434228"/>
    <w:rsid w:val="00463E21"/>
    <w:rsid w:val="00472414"/>
    <w:rsid w:val="00475855"/>
    <w:rsid w:val="004809F4"/>
    <w:rsid w:val="004844BD"/>
    <w:rsid w:val="00493265"/>
    <w:rsid w:val="004B3376"/>
    <w:rsid w:val="004C7ACD"/>
    <w:rsid w:val="004D2577"/>
    <w:rsid w:val="004D7967"/>
    <w:rsid w:val="004E1765"/>
    <w:rsid w:val="004E3680"/>
    <w:rsid w:val="004E5DBC"/>
    <w:rsid w:val="004F331D"/>
    <w:rsid w:val="004F707A"/>
    <w:rsid w:val="005003BF"/>
    <w:rsid w:val="005017AA"/>
    <w:rsid w:val="00513BBA"/>
    <w:rsid w:val="00514A2B"/>
    <w:rsid w:val="00515739"/>
    <w:rsid w:val="00516FA9"/>
    <w:rsid w:val="005549C4"/>
    <w:rsid w:val="00557130"/>
    <w:rsid w:val="005611E2"/>
    <w:rsid w:val="0056370B"/>
    <w:rsid w:val="00576427"/>
    <w:rsid w:val="00576C24"/>
    <w:rsid w:val="005A1252"/>
    <w:rsid w:val="005A3E6D"/>
    <w:rsid w:val="005A3F52"/>
    <w:rsid w:val="005A6CCD"/>
    <w:rsid w:val="005C5DDF"/>
    <w:rsid w:val="005D1BA9"/>
    <w:rsid w:val="005D3E30"/>
    <w:rsid w:val="005E2E91"/>
    <w:rsid w:val="005F2D48"/>
    <w:rsid w:val="005F47A9"/>
    <w:rsid w:val="006019C7"/>
    <w:rsid w:val="00616765"/>
    <w:rsid w:val="00621218"/>
    <w:rsid w:val="00621ABD"/>
    <w:rsid w:val="00622905"/>
    <w:rsid w:val="0062413D"/>
    <w:rsid w:val="00635C88"/>
    <w:rsid w:val="0065070F"/>
    <w:rsid w:val="00655688"/>
    <w:rsid w:val="006556BF"/>
    <w:rsid w:val="00661030"/>
    <w:rsid w:val="0066372D"/>
    <w:rsid w:val="00671488"/>
    <w:rsid w:val="00677BD0"/>
    <w:rsid w:val="0068547E"/>
    <w:rsid w:val="006933F0"/>
    <w:rsid w:val="006A3DEC"/>
    <w:rsid w:val="006A4649"/>
    <w:rsid w:val="006C55D4"/>
    <w:rsid w:val="006D228F"/>
    <w:rsid w:val="006E7038"/>
    <w:rsid w:val="006F0FD4"/>
    <w:rsid w:val="006F1FC8"/>
    <w:rsid w:val="00710FEE"/>
    <w:rsid w:val="00717CEB"/>
    <w:rsid w:val="00720C7E"/>
    <w:rsid w:val="007323F4"/>
    <w:rsid w:val="0073341B"/>
    <w:rsid w:val="00734798"/>
    <w:rsid w:val="00741400"/>
    <w:rsid w:val="007804A7"/>
    <w:rsid w:val="0078532E"/>
    <w:rsid w:val="00787F5C"/>
    <w:rsid w:val="00790F69"/>
    <w:rsid w:val="007948A6"/>
    <w:rsid w:val="007A1784"/>
    <w:rsid w:val="007A6F2D"/>
    <w:rsid w:val="007C5706"/>
    <w:rsid w:val="007D0EAD"/>
    <w:rsid w:val="007E7EA8"/>
    <w:rsid w:val="007F3FC1"/>
    <w:rsid w:val="00801F73"/>
    <w:rsid w:val="00813479"/>
    <w:rsid w:val="008354B3"/>
    <w:rsid w:val="00860296"/>
    <w:rsid w:val="00871C1A"/>
    <w:rsid w:val="008730F1"/>
    <w:rsid w:val="0087427F"/>
    <w:rsid w:val="008952E8"/>
    <w:rsid w:val="008A37E6"/>
    <w:rsid w:val="008B4365"/>
    <w:rsid w:val="008B67F5"/>
    <w:rsid w:val="008C1DCA"/>
    <w:rsid w:val="008C7D97"/>
    <w:rsid w:val="008D041E"/>
    <w:rsid w:val="008D12C2"/>
    <w:rsid w:val="008D50CE"/>
    <w:rsid w:val="008E25DF"/>
    <w:rsid w:val="008E4A2D"/>
    <w:rsid w:val="008F13BB"/>
    <w:rsid w:val="00900FED"/>
    <w:rsid w:val="00930043"/>
    <w:rsid w:val="00930920"/>
    <w:rsid w:val="00940E09"/>
    <w:rsid w:val="00943E99"/>
    <w:rsid w:val="00946A6C"/>
    <w:rsid w:val="009543E0"/>
    <w:rsid w:val="00954926"/>
    <w:rsid w:val="00957C5C"/>
    <w:rsid w:val="00966BBB"/>
    <w:rsid w:val="0096756D"/>
    <w:rsid w:val="00970F20"/>
    <w:rsid w:val="00973924"/>
    <w:rsid w:val="0098191F"/>
    <w:rsid w:val="009A1DD0"/>
    <w:rsid w:val="009A6230"/>
    <w:rsid w:val="009A7408"/>
    <w:rsid w:val="009A7BE5"/>
    <w:rsid w:val="009B0663"/>
    <w:rsid w:val="009B093D"/>
    <w:rsid w:val="009B4460"/>
    <w:rsid w:val="009C0C37"/>
    <w:rsid w:val="009C2592"/>
    <w:rsid w:val="009E3132"/>
    <w:rsid w:val="009F4554"/>
    <w:rsid w:val="00A00E61"/>
    <w:rsid w:val="00A117F4"/>
    <w:rsid w:val="00A158E8"/>
    <w:rsid w:val="00A15B45"/>
    <w:rsid w:val="00A1678D"/>
    <w:rsid w:val="00A3252A"/>
    <w:rsid w:val="00A5209A"/>
    <w:rsid w:val="00A63EAE"/>
    <w:rsid w:val="00A7491E"/>
    <w:rsid w:val="00A7497F"/>
    <w:rsid w:val="00A7738C"/>
    <w:rsid w:val="00A82F59"/>
    <w:rsid w:val="00AB0D5C"/>
    <w:rsid w:val="00AB6C43"/>
    <w:rsid w:val="00AC1CC0"/>
    <w:rsid w:val="00AD1538"/>
    <w:rsid w:val="00AD2BEB"/>
    <w:rsid w:val="00AD2FB1"/>
    <w:rsid w:val="00AE103D"/>
    <w:rsid w:val="00AE12BB"/>
    <w:rsid w:val="00AE47BE"/>
    <w:rsid w:val="00AE497D"/>
    <w:rsid w:val="00AF1D98"/>
    <w:rsid w:val="00AF37DA"/>
    <w:rsid w:val="00B02AB4"/>
    <w:rsid w:val="00B0473D"/>
    <w:rsid w:val="00B13A04"/>
    <w:rsid w:val="00B2496B"/>
    <w:rsid w:val="00B3462A"/>
    <w:rsid w:val="00B44C32"/>
    <w:rsid w:val="00B5204D"/>
    <w:rsid w:val="00B55C36"/>
    <w:rsid w:val="00B6409F"/>
    <w:rsid w:val="00B7767C"/>
    <w:rsid w:val="00B86653"/>
    <w:rsid w:val="00B94617"/>
    <w:rsid w:val="00BA5B7B"/>
    <w:rsid w:val="00BB5737"/>
    <w:rsid w:val="00BB6E49"/>
    <w:rsid w:val="00BC1F64"/>
    <w:rsid w:val="00BC61A6"/>
    <w:rsid w:val="00BF3215"/>
    <w:rsid w:val="00BF3E7A"/>
    <w:rsid w:val="00BF3EA7"/>
    <w:rsid w:val="00BF68E4"/>
    <w:rsid w:val="00BF6DC6"/>
    <w:rsid w:val="00C0215B"/>
    <w:rsid w:val="00C20296"/>
    <w:rsid w:val="00C32B45"/>
    <w:rsid w:val="00C33E59"/>
    <w:rsid w:val="00C42CE1"/>
    <w:rsid w:val="00C431F6"/>
    <w:rsid w:val="00C55A80"/>
    <w:rsid w:val="00C70DB8"/>
    <w:rsid w:val="00C7324A"/>
    <w:rsid w:val="00C74252"/>
    <w:rsid w:val="00C850A5"/>
    <w:rsid w:val="00C852E4"/>
    <w:rsid w:val="00C90278"/>
    <w:rsid w:val="00C95558"/>
    <w:rsid w:val="00CA5145"/>
    <w:rsid w:val="00CB547E"/>
    <w:rsid w:val="00CB5E6D"/>
    <w:rsid w:val="00CC01FB"/>
    <w:rsid w:val="00CC0B8D"/>
    <w:rsid w:val="00CC2A7B"/>
    <w:rsid w:val="00CC6357"/>
    <w:rsid w:val="00CE0112"/>
    <w:rsid w:val="00D05241"/>
    <w:rsid w:val="00D059CF"/>
    <w:rsid w:val="00D14A32"/>
    <w:rsid w:val="00D175DC"/>
    <w:rsid w:val="00D2729B"/>
    <w:rsid w:val="00D43D9C"/>
    <w:rsid w:val="00D6364C"/>
    <w:rsid w:val="00D674F8"/>
    <w:rsid w:val="00D73272"/>
    <w:rsid w:val="00D8200B"/>
    <w:rsid w:val="00D91B77"/>
    <w:rsid w:val="00D9209E"/>
    <w:rsid w:val="00D9577B"/>
    <w:rsid w:val="00DA0050"/>
    <w:rsid w:val="00DA4D06"/>
    <w:rsid w:val="00DA5695"/>
    <w:rsid w:val="00DB0E27"/>
    <w:rsid w:val="00DC1190"/>
    <w:rsid w:val="00DC612F"/>
    <w:rsid w:val="00DD7BBA"/>
    <w:rsid w:val="00DE4F8A"/>
    <w:rsid w:val="00DE5E13"/>
    <w:rsid w:val="00DE7C4C"/>
    <w:rsid w:val="00E13841"/>
    <w:rsid w:val="00E157EF"/>
    <w:rsid w:val="00E16460"/>
    <w:rsid w:val="00E302A1"/>
    <w:rsid w:val="00E33331"/>
    <w:rsid w:val="00E3650C"/>
    <w:rsid w:val="00E5059F"/>
    <w:rsid w:val="00E51C92"/>
    <w:rsid w:val="00E85656"/>
    <w:rsid w:val="00EA23DC"/>
    <w:rsid w:val="00EB097E"/>
    <w:rsid w:val="00EB3CD9"/>
    <w:rsid w:val="00EB639C"/>
    <w:rsid w:val="00EC6EDB"/>
    <w:rsid w:val="00EE3F57"/>
    <w:rsid w:val="00F01036"/>
    <w:rsid w:val="00F063CF"/>
    <w:rsid w:val="00F204A3"/>
    <w:rsid w:val="00F228BC"/>
    <w:rsid w:val="00F36ECA"/>
    <w:rsid w:val="00F43C36"/>
    <w:rsid w:val="00F5582D"/>
    <w:rsid w:val="00F67072"/>
    <w:rsid w:val="00F7296B"/>
    <w:rsid w:val="00F75F0A"/>
    <w:rsid w:val="00F921CF"/>
    <w:rsid w:val="00FA3C7A"/>
    <w:rsid w:val="00FB00CC"/>
    <w:rsid w:val="00FB6F81"/>
    <w:rsid w:val="00FC387E"/>
    <w:rsid w:val="00FD337B"/>
    <w:rsid w:val="00FE2462"/>
    <w:rsid w:val="00FE7CFA"/>
    <w:rsid w:val="00FF2496"/>
    <w:rsid w:val="00FF431A"/>
    <w:rsid w:val="071E176C"/>
    <w:rsid w:val="228AF9DA"/>
    <w:rsid w:val="2E9A013C"/>
    <w:rsid w:val="355239A1"/>
    <w:rsid w:val="36E69C00"/>
    <w:rsid w:val="3887D69C"/>
    <w:rsid w:val="3B8C9284"/>
    <w:rsid w:val="3C4509CD"/>
    <w:rsid w:val="3F120FDA"/>
    <w:rsid w:val="58121CAF"/>
    <w:rsid w:val="62F59249"/>
    <w:rsid w:val="75483885"/>
    <w:rsid w:val="7ED3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8AE7B"/>
  <w15:chartTrackingRefBased/>
  <w15:docId w15:val="{A47CDED4-0C58-416E-852D-AE726057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EC6EDB"/>
  </w:style>
  <w:style w:type="paragraph" w:styleId="Pealkiri1">
    <w:name w:val="heading 1"/>
    <w:basedOn w:val="Normaallaad"/>
    <w:next w:val="Normaallaad"/>
    <w:link w:val="Pealkiri1Mrk"/>
    <w:uiPriority w:val="9"/>
    <w:qFormat/>
    <w:rsid w:val="00EC6ED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C6ED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C6E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C6E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C6E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C6E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C6E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C6E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C6E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basedOn w:val="Liguvaikefont"/>
    <w:link w:val="Pealkiri1"/>
    <w:uiPriority w:val="9"/>
    <w:rsid w:val="00EC6ED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EC6ED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Pealkiri3Mrk" w:customStyle="1">
    <w:name w:val="Pealkiri 3 Märk"/>
    <w:basedOn w:val="Liguvaikefont"/>
    <w:link w:val="Pealkiri3"/>
    <w:uiPriority w:val="9"/>
    <w:semiHidden/>
    <w:rsid w:val="00EC6ED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Pealkiri4Mrk" w:customStyle="1">
    <w:name w:val="Pealkiri 4 Märk"/>
    <w:basedOn w:val="Liguvaikefont"/>
    <w:link w:val="Pealkiri4"/>
    <w:uiPriority w:val="9"/>
    <w:semiHidden/>
    <w:rsid w:val="00EC6EDB"/>
    <w:rPr>
      <w:rFonts w:eastAsiaTheme="majorEastAsia" w:cstheme="majorBidi"/>
      <w:i/>
      <w:iCs/>
      <w:color w:val="0F4761" w:themeColor="accent1" w:themeShade="BF"/>
    </w:rPr>
  </w:style>
  <w:style w:type="character" w:styleId="Pealkiri5Mrk" w:customStyle="1">
    <w:name w:val="Pealkiri 5 Märk"/>
    <w:basedOn w:val="Liguvaikefont"/>
    <w:link w:val="Pealkiri5"/>
    <w:uiPriority w:val="9"/>
    <w:semiHidden/>
    <w:rsid w:val="00EC6EDB"/>
    <w:rPr>
      <w:rFonts w:eastAsiaTheme="majorEastAsia" w:cstheme="majorBidi"/>
      <w:color w:val="0F4761" w:themeColor="accent1" w:themeShade="BF"/>
    </w:rPr>
  </w:style>
  <w:style w:type="character" w:styleId="Pealkiri6Mrk" w:customStyle="1">
    <w:name w:val="Pealkiri 6 Märk"/>
    <w:basedOn w:val="Liguvaikefont"/>
    <w:link w:val="Pealkiri6"/>
    <w:uiPriority w:val="9"/>
    <w:semiHidden/>
    <w:rsid w:val="00EC6EDB"/>
    <w:rPr>
      <w:rFonts w:eastAsiaTheme="majorEastAsia" w:cstheme="majorBidi"/>
      <w:i/>
      <w:iCs/>
      <w:color w:val="595959" w:themeColor="text1" w:themeTint="A6"/>
    </w:rPr>
  </w:style>
  <w:style w:type="character" w:styleId="Pealkiri7Mrk" w:customStyle="1">
    <w:name w:val="Pealkiri 7 Märk"/>
    <w:basedOn w:val="Liguvaikefont"/>
    <w:link w:val="Pealkiri7"/>
    <w:uiPriority w:val="9"/>
    <w:semiHidden/>
    <w:rsid w:val="00EC6EDB"/>
    <w:rPr>
      <w:rFonts w:eastAsiaTheme="majorEastAsia" w:cstheme="majorBidi"/>
      <w:color w:val="595959" w:themeColor="text1" w:themeTint="A6"/>
    </w:rPr>
  </w:style>
  <w:style w:type="character" w:styleId="Pealkiri8Mrk" w:customStyle="1">
    <w:name w:val="Pealkiri 8 Märk"/>
    <w:basedOn w:val="Liguvaikefont"/>
    <w:link w:val="Pealkiri8"/>
    <w:uiPriority w:val="9"/>
    <w:semiHidden/>
    <w:rsid w:val="00EC6EDB"/>
    <w:rPr>
      <w:rFonts w:eastAsiaTheme="majorEastAsia" w:cstheme="majorBidi"/>
      <w:i/>
      <w:iCs/>
      <w:color w:val="272727" w:themeColor="text1" w:themeTint="D8"/>
    </w:rPr>
  </w:style>
  <w:style w:type="character" w:styleId="Pealkiri9Mrk" w:customStyle="1">
    <w:name w:val="Pealkiri 9 Märk"/>
    <w:basedOn w:val="Liguvaikefont"/>
    <w:link w:val="Pealkiri9"/>
    <w:uiPriority w:val="9"/>
    <w:semiHidden/>
    <w:rsid w:val="00EC6ED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C6ED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ealkiriMrk" w:customStyle="1">
    <w:name w:val="Pealkiri Märk"/>
    <w:basedOn w:val="Liguvaikefont"/>
    <w:link w:val="Pealkiri"/>
    <w:uiPriority w:val="10"/>
    <w:rsid w:val="00EC6ED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C6E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lapealkiriMrk" w:customStyle="1">
    <w:name w:val="Alapealkiri Märk"/>
    <w:basedOn w:val="Liguvaikefont"/>
    <w:link w:val="Alapealkiri"/>
    <w:uiPriority w:val="11"/>
    <w:rsid w:val="00EC6E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C6EDB"/>
    <w:pPr>
      <w:spacing w:before="160"/>
      <w:jc w:val="center"/>
    </w:pPr>
    <w:rPr>
      <w:i/>
      <w:iCs/>
      <w:color w:val="404040" w:themeColor="text1" w:themeTint="BF"/>
    </w:rPr>
  </w:style>
  <w:style w:type="character" w:styleId="TsitaatMrk" w:customStyle="1">
    <w:name w:val="Tsitaat Märk"/>
    <w:basedOn w:val="Liguvaikefont"/>
    <w:link w:val="Tsitaat"/>
    <w:uiPriority w:val="29"/>
    <w:rsid w:val="00EC6ED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C6ED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C6ED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C6ED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elgeltmrgatavtsitaatMrk" w:customStyle="1">
    <w:name w:val="Selgelt märgatav tsitaat Märk"/>
    <w:basedOn w:val="Liguvaikefont"/>
    <w:link w:val="Selgeltmrgatavtsitaat"/>
    <w:uiPriority w:val="30"/>
    <w:rsid w:val="00EC6ED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C6EDB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EC6E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C6EDB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EC6EDB"/>
    <w:rPr>
      <w:sz w:val="20"/>
      <w:szCs w:val="20"/>
    </w:rPr>
  </w:style>
  <w:style w:type="character" w:styleId="Mainimine">
    <w:name w:val="Mention"/>
    <w:basedOn w:val="Liguvaikefont"/>
    <w:uiPriority w:val="99"/>
    <w:unhideWhenUsed/>
    <w:rsid w:val="00EC6EDB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954926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8B4365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8B4365"/>
  </w:style>
  <w:style w:type="paragraph" w:styleId="Jalus">
    <w:name w:val="footer"/>
    <w:basedOn w:val="Normaallaad"/>
    <w:link w:val="JalusMrk"/>
    <w:uiPriority w:val="99"/>
    <w:unhideWhenUsed/>
    <w:rsid w:val="008B4365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8B4365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A37E6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8A37E6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5204D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52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8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d2fc3e46c1d7308b01d309372ba4f02d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7a1ec343604e145ad8e68f98be908308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E96EBE-5B84-40DD-8B1F-894C42A76564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7BFF814B-B827-4392-AA98-57CD5940C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4AF515-1930-412B-8F9D-C4AFC049B9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80DA3E-584B-48EA-AE83-B84B20C3BB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Kull - RAM</dc:creator>
  <cp:keywords/>
  <dc:description/>
  <cp:lastModifiedBy>Markus Ühtigi - JUSTDIGI</cp:lastModifiedBy>
  <cp:revision>30</cp:revision>
  <dcterms:created xsi:type="dcterms:W3CDTF">2025-08-15T06:23:00Z</dcterms:created>
  <dcterms:modified xsi:type="dcterms:W3CDTF">2025-09-08T07:57:24Z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2025-05-28T08:07:43Z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579b2c3b-8d65-41dc-b336-bf39b43b10ff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